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7E40B" w14:textId="603A44A1" w:rsidR="003D7D2D" w:rsidRPr="007A395D" w:rsidRDefault="003D7D2D" w:rsidP="00B87C33">
      <w:pPr>
        <w:pStyle w:val="Header"/>
        <w:tabs>
          <w:tab w:val="right" w:pos="5954"/>
        </w:tabs>
        <w:spacing w:after="240"/>
        <w:jc w:val="right"/>
        <w:rPr>
          <w:rFonts w:ascii="Calibri" w:hAnsi="Calibri"/>
        </w:rPr>
      </w:pPr>
      <w:r w:rsidRPr="00A72757">
        <w:rPr>
          <w:rFonts w:ascii="Calibri" w:hAnsi="Calibri"/>
          <w:b/>
          <w:bCs/>
          <w:color w:val="00558C"/>
          <w:sz w:val="24"/>
          <w:szCs w:val="24"/>
        </w:rPr>
        <w:t xml:space="preserve">Input paper: </w:t>
      </w:r>
      <w:r w:rsidRPr="00A72757">
        <w:rPr>
          <w:rStyle w:val="FootnoteReference"/>
          <w:rFonts w:ascii="Calibri" w:hAnsi="Calibri"/>
          <w:b/>
          <w:bCs/>
          <w:color w:val="00558C"/>
          <w:sz w:val="24"/>
          <w:szCs w:val="24"/>
        </w:rPr>
        <w:footnoteReference w:id="2"/>
      </w:r>
      <w:r w:rsidRPr="00A72757">
        <w:rPr>
          <w:rFonts w:ascii="Calibri" w:hAnsi="Calibri"/>
          <w:b/>
          <w:bCs/>
          <w:color w:val="00558C"/>
          <w:sz w:val="24"/>
          <w:szCs w:val="24"/>
        </w:rPr>
        <w:t xml:space="preserve">  </w:t>
      </w:r>
      <w:r>
        <w:rPr>
          <w:rFonts w:ascii="Calibri" w:hAnsi="Calibri"/>
          <w:color w:val="00558C"/>
          <w:sz w:val="24"/>
          <w:szCs w:val="24"/>
        </w:rPr>
        <w:t>PAP51</w:t>
      </w:r>
      <w:r w:rsidRPr="00A72757">
        <w:rPr>
          <w:rFonts w:ascii="Calibri" w:hAnsi="Calibri"/>
          <w:color w:val="00558C"/>
          <w:sz w:val="24"/>
          <w:szCs w:val="24"/>
        </w:rPr>
        <w:t>-</w:t>
      </w:r>
      <w:r w:rsidR="00C655DA">
        <w:rPr>
          <w:rFonts w:ascii="Calibri" w:hAnsi="Calibri"/>
          <w:color w:val="00558C"/>
          <w:sz w:val="24"/>
          <w:szCs w:val="24"/>
        </w:rPr>
        <w:t>4.</w:t>
      </w:r>
      <w:r w:rsidR="00B87C33">
        <w:rPr>
          <w:rFonts w:ascii="Calibri" w:hAnsi="Calibri"/>
          <w:color w:val="00558C"/>
          <w:sz w:val="24"/>
          <w:szCs w:val="24"/>
        </w:rPr>
        <w:t>1</w:t>
      </w:r>
    </w:p>
    <w:p w14:paraId="74C43663" w14:textId="77777777" w:rsidR="003D7D2D" w:rsidRPr="00110203" w:rsidRDefault="003D7D2D" w:rsidP="003D7D2D">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Pr="007A395D">
        <w:rPr>
          <w:rFonts w:ascii="Calibri" w:hAnsi="Calibri"/>
        </w:rPr>
        <w:tab/>
      </w:r>
      <w:r>
        <w:rPr>
          <w:rFonts w:ascii="Calibri" w:hAnsi="Calibri"/>
        </w:rPr>
        <w:tab/>
      </w:r>
      <w:r w:rsidRPr="00110203">
        <w:rPr>
          <w:rFonts w:ascii="Calibri" w:hAnsi="Calibri"/>
          <w:b/>
          <w:bCs/>
          <w:color w:val="00558C"/>
          <w:sz w:val="24"/>
          <w:szCs w:val="24"/>
        </w:rPr>
        <w:t>Purpose of paper:</w:t>
      </w:r>
    </w:p>
    <w:p w14:paraId="26676BA1" w14:textId="77777777" w:rsidR="003D7D2D" w:rsidRPr="007A395D" w:rsidRDefault="003D7D2D" w:rsidP="003D7D2D">
      <w:pPr>
        <w:pStyle w:val="BodyText"/>
        <w:tabs>
          <w:tab w:val="left" w:pos="2835"/>
        </w:tabs>
        <w:rPr>
          <w:rFonts w:ascii="Calibri" w:hAnsi="Calibri"/>
        </w:rPr>
      </w:pPr>
      <w:r w:rsidRPr="00C02DDD">
        <w:rPr>
          <w:rFonts w:ascii="Calibri" w:hAnsi="Calibri"/>
          <w:sz w:val="18"/>
          <w:szCs w:val="18"/>
        </w:rPr>
        <w:t xml:space="preserve">(Select </w:t>
      </w:r>
      <w:r w:rsidRPr="007A395D">
        <w:rPr>
          <w:rFonts w:ascii="Calibri" w:hAnsi="Calibri"/>
          <w:sz w:val="18"/>
          <w:szCs w:val="18"/>
        </w:rPr>
        <w:t>as appropriate</w:t>
      </w:r>
      <w:r>
        <w:rPr>
          <w:rFonts w:ascii="Calibri" w:hAnsi="Calibri"/>
          <w:sz w:val="18"/>
          <w:szCs w:val="18"/>
        </w:rPr>
        <w:t>)</w:t>
      </w:r>
      <w:r w:rsidRPr="007A395D">
        <w:rPr>
          <w:rFonts w:ascii="Calibri" w:hAnsi="Calibri"/>
          <w:sz w:val="18"/>
          <w:szCs w:val="18"/>
        </w:rPr>
        <w:tab/>
      </w:r>
    </w:p>
    <w:p w14:paraId="6898B61C" w14:textId="1CB7A3D3" w:rsidR="003D7D2D" w:rsidRPr="00B0084A" w:rsidRDefault="00B87C33" w:rsidP="003D7D2D">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sidR="003D7D2D">
            <w:rPr>
              <w:rFonts w:ascii="MS Gothic" w:eastAsia="MS Gothic" w:hAnsi="MS Gothic" w:cs="Arial" w:hint="eastAsia"/>
              <w:b/>
              <w:sz w:val="24"/>
              <w:szCs w:val="24"/>
            </w:rPr>
            <w:t>☐</w:t>
          </w:r>
        </w:sdtContent>
      </w:sdt>
      <w:r w:rsidR="003D7D2D" w:rsidRPr="007A395D">
        <w:rPr>
          <w:rFonts w:ascii="Calibri" w:hAnsi="Calibri" w:cs="Arial"/>
          <w:sz w:val="24"/>
          <w:szCs w:val="24"/>
        </w:rPr>
        <w:t xml:space="preserve"> </w:t>
      </w:r>
      <w:r w:rsidR="003D7D2D" w:rsidRPr="007A395D">
        <w:rPr>
          <w:rFonts w:ascii="Calibri" w:hAnsi="Calibri" w:cs="Arial"/>
        </w:rPr>
        <w:t>ARM</w:t>
      </w:r>
      <w:r w:rsidR="003D7D2D" w:rsidRPr="007A395D">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EndPr/>
        <w:sdtContent>
          <w:r w:rsidR="003D7D2D">
            <w:rPr>
              <w:rFonts w:ascii="MS Gothic" w:eastAsia="MS Gothic" w:hAnsi="MS Gothic" w:cs="Arial" w:hint="eastAsia"/>
              <w:b/>
              <w:sz w:val="24"/>
              <w:szCs w:val="24"/>
            </w:rPr>
            <w:t>☐</w:t>
          </w:r>
        </w:sdtContent>
      </w:sdt>
      <w:r w:rsidR="003D7D2D" w:rsidRPr="007A395D">
        <w:rPr>
          <w:rFonts w:ascii="Calibri" w:hAnsi="Calibri" w:cs="Arial"/>
          <w:sz w:val="24"/>
          <w:szCs w:val="24"/>
        </w:rPr>
        <w:t xml:space="preserve">  </w:t>
      </w:r>
      <w:r w:rsidR="003D7D2D" w:rsidRPr="007A395D">
        <w:rPr>
          <w:rFonts w:ascii="Calibri" w:hAnsi="Calibri" w:cs="Arial"/>
        </w:rPr>
        <w:t>ENG</w:t>
      </w:r>
      <w:r w:rsidR="003D7D2D" w:rsidRPr="007A395D">
        <w:rPr>
          <w:rFonts w:ascii="Calibri" w:hAnsi="Calibri" w:cs="Arial"/>
        </w:rPr>
        <w:tab/>
      </w:r>
      <w:r w:rsidR="003D7D2D" w:rsidRPr="007A395D">
        <w:rPr>
          <w:rFonts w:ascii="Calibri" w:hAnsi="Calibri" w:cs="Arial"/>
        </w:rPr>
        <w:tab/>
      </w:r>
      <w:bookmarkStart w:id="0" w:name="_Hlk81060441"/>
      <w:sdt>
        <w:sdtPr>
          <w:rPr>
            <w:rFonts w:ascii="Calibri" w:hAnsi="Calibri" w:cs="Arial"/>
            <w:b/>
            <w:sz w:val="24"/>
            <w:szCs w:val="24"/>
          </w:rPr>
          <w:id w:val="-363756475"/>
          <w14:checkbox>
            <w14:checked w14:val="1"/>
            <w14:checkedState w14:val="2612" w14:font="MS Gothic"/>
            <w14:uncheckedState w14:val="2610" w14:font="MS Gothic"/>
          </w14:checkbox>
        </w:sdtPr>
        <w:sdtEndPr/>
        <w:sdtContent>
          <w:r w:rsidR="003D7D2D">
            <w:rPr>
              <w:rFonts w:ascii="MS Gothic" w:eastAsia="MS Gothic" w:hAnsi="MS Gothic" w:cs="Arial" w:hint="eastAsia"/>
              <w:b/>
              <w:sz w:val="24"/>
              <w:szCs w:val="24"/>
            </w:rPr>
            <w:t>☒</w:t>
          </w:r>
        </w:sdtContent>
      </w:sdt>
      <w:r w:rsidR="003D7D2D" w:rsidRPr="007A395D">
        <w:rPr>
          <w:rFonts w:ascii="Calibri" w:hAnsi="Calibri" w:cs="Arial"/>
          <w:sz w:val="24"/>
          <w:szCs w:val="24"/>
        </w:rPr>
        <w:t xml:space="preserve"> </w:t>
      </w:r>
      <w:bookmarkEnd w:id="0"/>
      <w:r w:rsidR="003D7D2D" w:rsidRPr="007A395D">
        <w:rPr>
          <w:rFonts w:ascii="Calibri" w:hAnsi="Calibri" w:cs="Arial"/>
        </w:rPr>
        <w:t>PAP</w:t>
      </w:r>
      <w:r w:rsidR="003D7D2D" w:rsidRPr="007A395D">
        <w:rPr>
          <w:rFonts w:ascii="Calibri" w:hAnsi="Calibri" w:cs="Arial"/>
          <w:sz w:val="24"/>
          <w:szCs w:val="24"/>
        </w:rPr>
        <w:tab/>
      </w:r>
      <w:r w:rsidR="003D7D2D" w:rsidRPr="007A395D">
        <w:rPr>
          <w:rFonts w:ascii="Calibri" w:hAnsi="Calibri" w:cs="Arial"/>
          <w:sz w:val="24"/>
          <w:szCs w:val="24"/>
        </w:rPr>
        <w:tab/>
      </w:r>
      <w:r w:rsidR="003D7D2D" w:rsidRPr="007A395D">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EndPr/>
        <w:sdtContent>
          <w:r w:rsidR="003D7D2D">
            <w:rPr>
              <w:rFonts w:ascii="MS Gothic" w:eastAsia="MS Gothic" w:hAnsi="MS Gothic" w:cs="Arial" w:hint="eastAsia"/>
              <w:b/>
              <w:sz w:val="24"/>
              <w:szCs w:val="24"/>
            </w:rPr>
            <w:t>☒</w:t>
          </w:r>
        </w:sdtContent>
      </w:sdt>
      <w:r w:rsidR="003D7D2D" w:rsidRPr="007A395D">
        <w:rPr>
          <w:rFonts w:ascii="Calibri" w:hAnsi="Calibri" w:cs="Arial"/>
          <w:sz w:val="24"/>
          <w:szCs w:val="24"/>
        </w:rPr>
        <w:t xml:space="preserve"> </w:t>
      </w:r>
      <w:r w:rsidR="003D7D2D" w:rsidRPr="00B0084A">
        <w:rPr>
          <w:rFonts w:ascii="Calibri" w:hAnsi="Calibri" w:cs="Arial"/>
        </w:rPr>
        <w:t>Input</w:t>
      </w:r>
    </w:p>
    <w:p w14:paraId="458F39F8" w14:textId="77777777" w:rsidR="003D7D2D" w:rsidRPr="00005DDE" w:rsidRDefault="00B87C33" w:rsidP="003D7D2D">
      <w:pPr>
        <w:pStyle w:val="BodyText"/>
        <w:tabs>
          <w:tab w:val="left" w:pos="1843"/>
        </w:tabs>
        <w:rPr>
          <w:rFonts w:ascii="Calibri" w:hAnsi="Calibri"/>
          <w:lang w:val="sv-SE"/>
        </w:rPr>
      </w:pPr>
      <w:sdt>
        <w:sdtPr>
          <w:rPr>
            <w:rFonts w:ascii="Calibri" w:hAnsi="Calibri" w:cs="Arial"/>
            <w:b/>
            <w:lang w:val="sv-SE"/>
          </w:rPr>
          <w:id w:val="1358232040"/>
          <w14:checkbox>
            <w14:checked w14:val="0"/>
            <w14:checkedState w14:val="2612" w14:font="MS Gothic"/>
            <w14:uncheckedState w14:val="2610" w14:font="MS Gothic"/>
          </w14:checkbox>
        </w:sdtPr>
        <w:sdtEndPr/>
        <w:sdtContent>
          <w:r w:rsidR="003D7D2D" w:rsidRPr="00005DDE">
            <w:rPr>
              <w:rFonts w:ascii="MS Gothic" w:eastAsia="MS Gothic" w:hAnsi="MS Gothic" w:cs="Arial" w:hint="eastAsia"/>
              <w:b/>
              <w:lang w:val="sv-SE"/>
            </w:rPr>
            <w:t>☐</w:t>
          </w:r>
        </w:sdtContent>
      </w:sdt>
      <w:r w:rsidR="003D7D2D" w:rsidRPr="00005DDE">
        <w:rPr>
          <w:rFonts w:ascii="Calibri" w:hAnsi="Calibri" w:cs="Arial"/>
          <w:lang w:val="sv-SE"/>
        </w:rPr>
        <w:t xml:space="preserve"> ENAV</w:t>
      </w:r>
      <w:r w:rsidR="003D7D2D" w:rsidRPr="00005DDE">
        <w:rPr>
          <w:rFonts w:ascii="Calibri" w:hAnsi="Calibri" w:cs="Arial"/>
          <w:b/>
          <w:lang w:val="sv-SE"/>
        </w:rPr>
        <w:tab/>
      </w:r>
      <w:sdt>
        <w:sdtPr>
          <w:rPr>
            <w:rFonts w:ascii="Calibri" w:hAnsi="Calibri" w:cs="Arial"/>
            <w:b/>
            <w:lang w:val="sv-SE"/>
          </w:rPr>
          <w:id w:val="1574472571"/>
          <w14:checkbox>
            <w14:checked w14:val="0"/>
            <w14:checkedState w14:val="2612" w14:font="MS Gothic"/>
            <w14:uncheckedState w14:val="2610" w14:font="MS Gothic"/>
          </w14:checkbox>
        </w:sdtPr>
        <w:sdtEndPr/>
        <w:sdtContent>
          <w:r w:rsidR="003D7D2D" w:rsidRPr="00005DDE">
            <w:rPr>
              <w:rFonts w:ascii="MS Gothic" w:eastAsia="MS Gothic" w:hAnsi="MS Gothic" w:cs="Arial" w:hint="eastAsia"/>
              <w:b/>
              <w:lang w:val="sv-SE"/>
            </w:rPr>
            <w:t>☐</w:t>
          </w:r>
        </w:sdtContent>
      </w:sdt>
      <w:r w:rsidR="003D7D2D" w:rsidRPr="00005DDE">
        <w:rPr>
          <w:rFonts w:ascii="Calibri" w:hAnsi="Calibri" w:cs="Arial"/>
          <w:lang w:val="sv-SE"/>
        </w:rPr>
        <w:t xml:space="preserve"> VTS</w:t>
      </w:r>
      <w:r w:rsidR="003D7D2D" w:rsidRPr="00005DDE">
        <w:rPr>
          <w:rFonts w:ascii="Calibri" w:hAnsi="Calibri" w:cs="Arial"/>
          <w:lang w:val="sv-SE"/>
        </w:rPr>
        <w:tab/>
      </w:r>
      <w:r w:rsidR="003D7D2D" w:rsidRPr="00005DDE">
        <w:rPr>
          <w:rFonts w:ascii="Calibri" w:hAnsi="Calibri" w:cs="Arial"/>
          <w:lang w:val="sv-SE"/>
        </w:rPr>
        <w:tab/>
      </w:r>
      <w:r w:rsidR="003D7D2D" w:rsidRPr="00005DDE">
        <w:rPr>
          <w:rFonts w:ascii="Calibri" w:hAnsi="Calibri" w:cs="Arial"/>
          <w:lang w:val="sv-SE"/>
        </w:rPr>
        <w:tab/>
      </w:r>
      <w:r w:rsidR="003D7D2D" w:rsidRPr="00005DDE">
        <w:rPr>
          <w:rFonts w:ascii="Calibri" w:hAnsi="Calibri" w:cs="Arial"/>
          <w:lang w:val="sv-SE"/>
        </w:rPr>
        <w:tab/>
      </w:r>
      <w:r w:rsidR="003D7D2D" w:rsidRPr="00005DDE">
        <w:rPr>
          <w:rFonts w:ascii="Calibri" w:hAnsi="Calibri" w:cs="Arial"/>
          <w:lang w:val="sv-SE"/>
        </w:rPr>
        <w:tab/>
      </w:r>
      <w:sdt>
        <w:sdtPr>
          <w:rPr>
            <w:rFonts w:ascii="Calibri" w:hAnsi="Calibri" w:cs="Arial"/>
            <w:b/>
            <w:lang w:val="sv-SE"/>
          </w:rPr>
          <w:id w:val="1701977003"/>
          <w14:checkbox>
            <w14:checked w14:val="0"/>
            <w14:checkedState w14:val="2612" w14:font="MS Gothic"/>
            <w14:uncheckedState w14:val="2610" w14:font="MS Gothic"/>
          </w14:checkbox>
        </w:sdtPr>
        <w:sdtEndPr/>
        <w:sdtContent>
          <w:r w:rsidR="003D7D2D" w:rsidRPr="00005DDE">
            <w:rPr>
              <w:rFonts w:ascii="MS Gothic" w:eastAsia="MS Gothic" w:hAnsi="MS Gothic" w:cs="Arial" w:hint="eastAsia"/>
              <w:b/>
              <w:lang w:val="sv-SE"/>
            </w:rPr>
            <w:t>☐</w:t>
          </w:r>
        </w:sdtContent>
      </w:sdt>
      <w:r w:rsidR="003D7D2D" w:rsidRPr="00005DDE">
        <w:rPr>
          <w:rFonts w:ascii="Calibri" w:hAnsi="Calibri" w:cs="Arial"/>
          <w:lang w:val="sv-SE"/>
        </w:rPr>
        <w:t xml:space="preserve"> Information</w:t>
      </w:r>
    </w:p>
    <w:p w14:paraId="22AFCB38" w14:textId="77777777" w:rsidR="003D7D2D" w:rsidRPr="00005DDE" w:rsidRDefault="003D7D2D" w:rsidP="003D7D2D">
      <w:pPr>
        <w:pStyle w:val="BodyText"/>
        <w:tabs>
          <w:tab w:val="left" w:pos="2835"/>
        </w:tabs>
        <w:rPr>
          <w:rFonts w:ascii="Calibri" w:hAnsi="Calibri"/>
          <w:lang w:val="sv-SE"/>
        </w:rPr>
      </w:pPr>
    </w:p>
    <w:p w14:paraId="4D13DAF1" w14:textId="1C900620" w:rsidR="003D7D2D" w:rsidRPr="00F71E16" w:rsidRDefault="003D7D2D" w:rsidP="003D7D2D">
      <w:pPr>
        <w:pStyle w:val="BodyText"/>
        <w:tabs>
          <w:tab w:val="left" w:pos="2835"/>
        </w:tabs>
        <w:rPr>
          <w:rFonts w:ascii="Calibri" w:hAnsi="Calibri"/>
          <w:lang w:val="sv-SE"/>
        </w:rPr>
      </w:pPr>
      <w:r w:rsidRPr="00F71E16">
        <w:rPr>
          <w:rFonts w:ascii="Calibri" w:hAnsi="Calibri"/>
          <w:b/>
          <w:bCs/>
          <w:color w:val="00558C"/>
          <w:sz w:val="24"/>
          <w:szCs w:val="24"/>
          <w:lang w:val="sv-SE"/>
        </w:rPr>
        <w:t>Agenda item</w:t>
      </w:r>
      <w:r w:rsidRPr="00F71E16">
        <w:rPr>
          <w:rFonts w:ascii="Calibri" w:hAnsi="Calibri"/>
          <w:lang w:val="sv-SE"/>
        </w:rPr>
        <w:tab/>
      </w:r>
      <w:r w:rsidR="00F9427E" w:rsidRPr="00F71E16">
        <w:rPr>
          <w:rFonts w:ascii="Calibri" w:hAnsi="Calibri"/>
          <w:lang w:val="sv-SE"/>
        </w:rPr>
        <w:tab/>
      </w:r>
      <w:r w:rsidR="00F9427E" w:rsidRPr="00F71E16">
        <w:rPr>
          <w:rFonts w:ascii="Calibri" w:hAnsi="Calibri"/>
          <w:lang w:val="sv-SE"/>
        </w:rPr>
        <w:tab/>
        <w:t>4</w:t>
      </w:r>
    </w:p>
    <w:p w14:paraId="11D001BF" w14:textId="77F8F793" w:rsidR="003D7D2D" w:rsidRPr="00DC5645" w:rsidRDefault="003D7D2D" w:rsidP="003D7D2D">
      <w:pPr>
        <w:pStyle w:val="BodyText"/>
        <w:tabs>
          <w:tab w:val="left" w:pos="2835"/>
        </w:tabs>
        <w:rPr>
          <w:rFonts w:ascii="Calibri" w:hAnsi="Calibri"/>
        </w:rPr>
      </w:pPr>
      <w:r w:rsidRPr="00C02DDD">
        <w:rPr>
          <w:rFonts w:ascii="Calibri" w:hAnsi="Calibri"/>
          <w:b/>
          <w:bCs/>
          <w:color w:val="00558C"/>
          <w:sz w:val="24"/>
          <w:szCs w:val="24"/>
        </w:rPr>
        <w:t>Author(s)/Submitter(s)</w:t>
      </w:r>
      <w:r w:rsidRPr="007A395D">
        <w:rPr>
          <w:rFonts w:ascii="Calibri" w:hAnsi="Calibri"/>
        </w:rPr>
        <w:tab/>
      </w:r>
      <w:r>
        <w:rPr>
          <w:rFonts w:ascii="Calibri" w:hAnsi="Calibri"/>
        </w:rPr>
        <w:tab/>
      </w:r>
      <w:r>
        <w:rPr>
          <w:rFonts w:ascii="Calibri" w:hAnsi="Calibri"/>
        </w:rPr>
        <w:tab/>
        <w:t>Monica Sundklev/VTS Chair</w:t>
      </w:r>
      <w:r w:rsidR="00C655DA">
        <w:rPr>
          <w:rFonts w:ascii="Calibri" w:hAnsi="Calibri"/>
        </w:rPr>
        <w:t xml:space="preserve"> </w:t>
      </w:r>
    </w:p>
    <w:p w14:paraId="73DFB8DA" w14:textId="77777777" w:rsidR="003D7D2D" w:rsidRPr="007A395D" w:rsidRDefault="003D7D2D" w:rsidP="003D7D2D">
      <w:pPr>
        <w:pStyle w:val="BodyText"/>
        <w:tabs>
          <w:tab w:val="left" w:pos="7860"/>
        </w:tabs>
        <w:rPr>
          <w:rFonts w:ascii="Calibri" w:hAnsi="Calibri"/>
        </w:rPr>
      </w:pPr>
      <w:r>
        <w:rPr>
          <w:rFonts w:ascii="Calibri" w:hAnsi="Calibri"/>
        </w:rPr>
        <w:tab/>
      </w:r>
    </w:p>
    <w:p w14:paraId="68C37370" w14:textId="54B921DC" w:rsidR="003D7D2D" w:rsidRPr="00605E43" w:rsidRDefault="00F9427E" w:rsidP="003D7D2D">
      <w:pPr>
        <w:pStyle w:val="Title"/>
      </w:pPr>
      <w:r>
        <w:t>Review of IALA Committee Work Programme</w:t>
      </w:r>
    </w:p>
    <w:p w14:paraId="2D306D6D" w14:textId="3FBC33D9" w:rsidR="003D7D2D" w:rsidRDefault="007834DB" w:rsidP="00450F85">
      <w:pPr>
        <w:pStyle w:val="Heading1"/>
        <w:numPr>
          <w:ilvl w:val="0"/>
          <w:numId w:val="35"/>
        </w:numPr>
      </w:pPr>
      <w:r>
        <w:t>Introduction</w:t>
      </w:r>
    </w:p>
    <w:p w14:paraId="1C134771" w14:textId="46A26D7B" w:rsidR="007834DB" w:rsidRPr="007834DB" w:rsidRDefault="007834DB" w:rsidP="007834DB">
      <w:pPr>
        <w:pStyle w:val="BodyText"/>
      </w:pPr>
      <w:r>
        <w:t>IALA Council approved the Work Programme</w:t>
      </w:r>
      <w:r w:rsidR="00974357">
        <w:t xml:space="preserve"> (WP)</w:t>
      </w:r>
      <w:r>
        <w:t xml:space="preserve"> for IALA’s committees 2023-2027 at its 78</w:t>
      </w:r>
      <w:r w:rsidRPr="007834DB">
        <w:rPr>
          <w:vertAlign w:val="superscript"/>
        </w:rPr>
        <w:t>th</w:t>
      </w:r>
      <w:r>
        <w:t xml:space="preserve"> session in Rio de Janeiro. The </w:t>
      </w:r>
      <w:r w:rsidR="00974357">
        <w:t>WP</w:t>
      </w:r>
      <w:r>
        <w:t xml:space="preserve"> had been developed by all four committees </w:t>
      </w:r>
      <w:r w:rsidR="00ED7CFC">
        <w:t xml:space="preserve">of IALA and their individual </w:t>
      </w:r>
      <w:r>
        <w:t xml:space="preserve">responsibilities. The </w:t>
      </w:r>
      <w:r w:rsidR="00974357">
        <w:t>WP</w:t>
      </w:r>
      <w:r>
        <w:t xml:space="preserve"> is an important </w:t>
      </w:r>
      <w:r w:rsidR="00ED7CFC">
        <w:t xml:space="preserve">steering </w:t>
      </w:r>
      <w:r>
        <w:t xml:space="preserve">document </w:t>
      </w:r>
      <w:r w:rsidR="00ED7CFC">
        <w:t>for</w:t>
      </w:r>
      <w:r>
        <w:t xml:space="preserve"> the </w:t>
      </w:r>
      <w:proofErr w:type="spellStart"/>
      <w:r>
        <w:t>committies</w:t>
      </w:r>
      <w:proofErr w:type="spellEnd"/>
      <w:r>
        <w:t xml:space="preserve"> </w:t>
      </w:r>
      <w:r w:rsidR="00ED7CFC">
        <w:t xml:space="preserve">as it </w:t>
      </w:r>
      <w:proofErr w:type="spellStart"/>
      <w:r w:rsidR="00ED7CFC" w:rsidRPr="00ED7CFC">
        <w:t>it</w:t>
      </w:r>
      <w:proofErr w:type="spellEnd"/>
      <w:r w:rsidR="00ED7CFC" w:rsidRPr="00ED7CFC">
        <w:t xml:space="preserve"> is the basis for </w:t>
      </w:r>
      <w:r w:rsidR="00F71E16">
        <w:t xml:space="preserve">each committee’s </w:t>
      </w:r>
      <w:r w:rsidR="00ED7CFC">
        <w:t>task plan</w:t>
      </w:r>
      <w:r w:rsidR="00F71E16">
        <w:t>,</w:t>
      </w:r>
      <w:r w:rsidR="00ED7CFC">
        <w:t xml:space="preserve"> in which the </w:t>
      </w:r>
      <w:r w:rsidR="00ED7CFC" w:rsidRPr="00ED7CFC">
        <w:t xml:space="preserve">tasks and </w:t>
      </w:r>
      <w:r w:rsidR="00ED7CFC">
        <w:t>deliverables</w:t>
      </w:r>
      <w:r w:rsidR="00ED7CFC" w:rsidRPr="00ED7CFC">
        <w:t xml:space="preserve"> are </w:t>
      </w:r>
      <w:r w:rsidR="00AA4821">
        <w:t>planned</w:t>
      </w:r>
      <w:r w:rsidR="00ED7CFC">
        <w:t xml:space="preserve"> to be fulfilled</w:t>
      </w:r>
      <w:r w:rsidR="00AA4821">
        <w:t xml:space="preserve">. </w:t>
      </w:r>
    </w:p>
    <w:p w14:paraId="4EF368E8" w14:textId="17E088D5" w:rsidR="00997E65" w:rsidRDefault="006C43D4" w:rsidP="006C43D4">
      <w:pPr>
        <w:pStyle w:val="Heading1"/>
        <w:numPr>
          <w:ilvl w:val="0"/>
          <w:numId w:val="35"/>
        </w:numPr>
      </w:pPr>
      <w:r w:rsidRPr="006C43D4">
        <w:t>Discussion</w:t>
      </w:r>
    </w:p>
    <w:p w14:paraId="7740C17D" w14:textId="77777777" w:rsidR="00974357" w:rsidRDefault="00AA4821" w:rsidP="006C43D4">
      <w:pPr>
        <w:pStyle w:val="BodyText"/>
      </w:pPr>
      <w:r>
        <w:t xml:space="preserve">PAP has been discussing the </w:t>
      </w:r>
      <w:r w:rsidR="00974357">
        <w:t>WP</w:t>
      </w:r>
      <w:r>
        <w:t xml:space="preserve"> at several meetings before it was approved, </w:t>
      </w:r>
      <w:r w:rsidR="004366CC">
        <w:t>but not afterwards</w:t>
      </w:r>
      <w:r>
        <w:t xml:space="preserve">. Therefore, when doing an overview of the VTS </w:t>
      </w:r>
      <w:r w:rsidR="004366CC">
        <w:t xml:space="preserve">work plan and assigned </w:t>
      </w:r>
      <w:r>
        <w:t xml:space="preserve">tasks and preparing the VTS task plan for 2023-2027, I noticed some inconsistencies and other issues that I hereby would like to raise to the PAP. </w:t>
      </w:r>
    </w:p>
    <w:p w14:paraId="1BEE1000" w14:textId="7ED171CF" w:rsidR="006C43D4" w:rsidRDefault="00AA4821" w:rsidP="006C43D4">
      <w:pPr>
        <w:pStyle w:val="BodyText"/>
      </w:pPr>
      <w:r>
        <w:t>It mainly concerns changes that followed after</w:t>
      </w:r>
      <w:r w:rsidR="004366CC">
        <w:t xml:space="preserve"> the</w:t>
      </w:r>
      <w:r w:rsidR="00ED67CF">
        <w:t xml:space="preserve"> IALA Standards were amended. But it also includes consistency and editorial issues as well as comments on </w:t>
      </w:r>
      <w:r>
        <w:t xml:space="preserve">tasks that may be of common </w:t>
      </w:r>
      <w:r w:rsidR="004366CC">
        <w:t>interest</w:t>
      </w:r>
      <w:r>
        <w:t xml:space="preserve"> to more than one committee</w:t>
      </w:r>
      <w:r w:rsidR="00F71E16">
        <w:t>. For the latter it</w:t>
      </w:r>
      <w:r>
        <w:t xml:space="preserve"> should be stated in the </w:t>
      </w:r>
      <w:r w:rsidR="00974357">
        <w:t>WP</w:t>
      </w:r>
      <w:r>
        <w:t xml:space="preserve"> for </w:t>
      </w:r>
      <w:r w:rsidR="004366CC">
        <w:t xml:space="preserve">clarity so that there will be no surprises when a document is sent for approval and a committee may have further input to it. </w:t>
      </w:r>
      <w:r w:rsidR="007270ED">
        <w:t xml:space="preserve">The cooperating committee may also be able to plan </w:t>
      </w:r>
      <w:r w:rsidR="00ED67CF">
        <w:t xml:space="preserve">better </w:t>
      </w:r>
      <w:r w:rsidR="007270ED">
        <w:t>for the work to come, whenever the leading committee has a draft to share.</w:t>
      </w:r>
    </w:p>
    <w:p w14:paraId="1834DF85" w14:textId="742097B1" w:rsidR="00AA4821" w:rsidRDefault="00974357" w:rsidP="006C43D4">
      <w:pPr>
        <w:pStyle w:val="BodyText"/>
      </w:pPr>
      <w:r>
        <w:t xml:space="preserve">In the input document to Council 78 (C78-7.2), it </w:t>
      </w:r>
      <w:r w:rsidR="00F71E16">
        <w:t xml:space="preserve">is </w:t>
      </w:r>
      <w:r>
        <w:t>stated that the WP “</w:t>
      </w:r>
      <w:r w:rsidRPr="00974357">
        <w:t>does not include updating other documents (e.g. manuals and model courses), liaising with related bodies, or events such as workshops and seminars</w:t>
      </w:r>
      <w:r>
        <w:t>”. On the other hand</w:t>
      </w:r>
      <w:r w:rsidR="007270ED">
        <w:t>,</w:t>
      </w:r>
      <w:r>
        <w:t xml:space="preserve"> there are a major part of the lis</w:t>
      </w:r>
      <w:r w:rsidR="007270ED">
        <w:t>ted tasks that concerns reviewing</w:t>
      </w:r>
      <w:r>
        <w:t xml:space="preserve"> existing documents</w:t>
      </w:r>
      <w:r w:rsidR="005852E7">
        <w:t>,</w:t>
      </w:r>
      <w:r>
        <w:t xml:space="preserve"> </w:t>
      </w:r>
      <w:r w:rsidR="005852E7">
        <w:t>as well as updating some model courses</w:t>
      </w:r>
      <w:r w:rsidR="00F71E16">
        <w:t>. I</w:t>
      </w:r>
      <w:r>
        <w:t xml:space="preserve">f a committee has found that a document </w:t>
      </w:r>
      <w:r w:rsidR="005852E7">
        <w:t xml:space="preserve">or a model course </w:t>
      </w:r>
      <w:r>
        <w:t>need</w:t>
      </w:r>
      <w:r w:rsidR="005852E7">
        <w:t>s</w:t>
      </w:r>
      <w:r>
        <w:t xml:space="preserve"> to be updated or revi</w:t>
      </w:r>
      <w:r w:rsidR="007270ED">
        <w:t>ewed</w:t>
      </w:r>
      <w:r w:rsidR="005852E7">
        <w:t>,</w:t>
      </w:r>
      <w:r>
        <w:t xml:space="preserve"> it should be listed in the WP as it may have a big impact on the overall tasks that may be work</w:t>
      </w:r>
      <w:r w:rsidR="007270ED">
        <w:t>ed</w:t>
      </w:r>
      <w:r>
        <w:t xml:space="preserve"> on simultaneously.</w:t>
      </w:r>
      <w:r w:rsidR="007270ED">
        <w:t xml:space="preserve"> In addition, it will not be a surprise to the Council when a</w:t>
      </w:r>
      <w:r w:rsidR="00F71E16">
        <w:t>n</w:t>
      </w:r>
      <w:r w:rsidR="007270ED">
        <w:t xml:space="preserve"> updated/revised document </w:t>
      </w:r>
      <w:r w:rsidR="005852E7">
        <w:t xml:space="preserve">or model course </w:t>
      </w:r>
      <w:r w:rsidR="007270ED">
        <w:t xml:space="preserve">is being sent for approval </w:t>
      </w:r>
      <w:r w:rsidR="005852E7">
        <w:t>as</w:t>
      </w:r>
      <w:r w:rsidR="007270ED">
        <w:t xml:space="preserve"> it is being listed in the WP.</w:t>
      </w:r>
    </w:p>
    <w:p w14:paraId="26D4C081" w14:textId="3CDD4835" w:rsidR="006C43D4" w:rsidRDefault="006C43D4" w:rsidP="006C43D4">
      <w:pPr>
        <w:pStyle w:val="Heading1"/>
        <w:numPr>
          <w:ilvl w:val="0"/>
          <w:numId w:val="35"/>
        </w:numPr>
      </w:pPr>
      <w:r>
        <w:t>Action requested</w:t>
      </w:r>
    </w:p>
    <w:p w14:paraId="721EAE23" w14:textId="4B1A05A0" w:rsidR="008E309B" w:rsidRPr="007270ED" w:rsidRDefault="007270ED" w:rsidP="00253634">
      <w:pPr>
        <w:pStyle w:val="BodyText"/>
      </w:pPr>
      <w:r>
        <w:t xml:space="preserve">PAP is requested to discuss and consider the comments and proposals in </w:t>
      </w:r>
      <w:r w:rsidR="00B20436">
        <w:t>A</w:t>
      </w:r>
      <w:r>
        <w:t xml:space="preserve">nnex </w:t>
      </w:r>
      <w:r w:rsidR="00B20436">
        <w:t xml:space="preserve">A </w:t>
      </w:r>
      <w:r>
        <w:t>and take action as appropriate.</w:t>
      </w:r>
    </w:p>
    <w:p w14:paraId="6BBB136C" w14:textId="095C9B07" w:rsidR="006F15E0" w:rsidRPr="002943B5" w:rsidRDefault="006F15E0" w:rsidP="006F15E0">
      <w:pPr>
        <w:pStyle w:val="BodyText"/>
        <w:rPr>
          <w:lang w:eastAsia="en-GB"/>
        </w:rPr>
        <w:sectPr w:rsidR="006F15E0" w:rsidRPr="002943B5" w:rsidSect="00F9427E">
          <w:headerReference w:type="default" r:id="rId11"/>
          <w:footerReference w:type="default" r:id="rId12"/>
          <w:headerReference w:type="first" r:id="rId13"/>
          <w:footerReference w:type="first" r:id="rId14"/>
          <w:pgSz w:w="11906" w:h="16838"/>
          <w:pgMar w:top="1702" w:right="1134" w:bottom="1134" w:left="1134" w:header="709" w:footer="709" w:gutter="0"/>
          <w:cols w:space="708"/>
          <w:titlePg/>
          <w:docGrid w:linePitch="360"/>
        </w:sectPr>
      </w:pPr>
    </w:p>
    <w:p w14:paraId="19E34904" w14:textId="34DB114C" w:rsidR="006F15E0" w:rsidRPr="002943B5" w:rsidRDefault="00FF2373" w:rsidP="007B23D4">
      <w:pPr>
        <w:pStyle w:val="Annex"/>
        <w:spacing w:after="120"/>
        <w:ind w:left="1560" w:hanging="1418"/>
      </w:pPr>
      <w:r w:rsidRPr="002943B5">
        <w:lastRenderedPageBreak/>
        <w:t xml:space="preserve">Draft committee </w:t>
      </w:r>
      <w:r w:rsidR="006F15E0" w:rsidRPr="002943B5">
        <w:t>work programme 2023-2027</w:t>
      </w:r>
    </w:p>
    <w:tbl>
      <w:tblPr>
        <w:tblStyle w:val="GridTable4-Accent1"/>
        <w:tblpPr w:leftFromText="141" w:rightFromText="141" w:vertAnchor="text" w:tblpY="1"/>
        <w:tblW w:w="0" w:type="auto"/>
        <w:tblLayout w:type="fixed"/>
        <w:tblLook w:val="04A0" w:firstRow="1" w:lastRow="0" w:firstColumn="1" w:lastColumn="0" w:noHBand="0" w:noVBand="1"/>
      </w:tblPr>
      <w:tblGrid>
        <w:gridCol w:w="988"/>
        <w:gridCol w:w="1275"/>
        <w:gridCol w:w="3969"/>
        <w:gridCol w:w="3969"/>
        <w:gridCol w:w="1701"/>
        <w:gridCol w:w="1134"/>
        <w:gridCol w:w="1133"/>
        <w:gridCol w:w="1077"/>
      </w:tblGrid>
      <w:tr w:rsidR="00654429" w:rsidRPr="00654429" w14:paraId="72951F6A" w14:textId="77777777" w:rsidTr="00547A3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88" w:type="dxa"/>
          </w:tcPr>
          <w:p w14:paraId="3348C2C4" w14:textId="78420C67" w:rsidR="00344A59" w:rsidRPr="00654429" w:rsidRDefault="00344A59" w:rsidP="00916004">
            <w:pPr>
              <w:rPr>
                <w:rFonts w:cstheme="minorHAnsi"/>
                <w:szCs w:val="18"/>
                <w:lang w:eastAsia="en-GB"/>
              </w:rPr>
            </w:pPr>
            <w:r w:rsidRPr="00654429">
              <w:rPr>
                <w:rFonts w:cstheme="minorHAnsi"/>
                <w:szCs w:val="18"/>
                <w:lang w:eastAsia="en-GB"/>
              </w:rPr>
              <w:t xml:space="preserve">Reference to </w:t>
            </w:r>
            <w:r w:rsidR="007B23D4" w:rsidRPr="00654429">
              <w:rPr>
                <w:rFonts w:cstheme="minorHAnsi"/>
                <w:szCs w:val="18"/>
                <w:lang w:eastAsia="en-GB"/>
              </w:rPr>
              <w:t>St</w:t>
            </w:r>
            <w:r w:rsidR="00132343" w:rsidRPr="00654429">
              <w:rPr>
                <w:rFonts w:cstheme="minorHAnsi"/>
                <w:szCs w:val="18"/>
                <w:lang w:eastAsia="en-GB"/>
              </w:rPr>
              <w:t>andards</w:t>
            </w:r>
          </w:p>
        </w:tc>
        <w:tc>
          <w:tcPr>
            <w:tcW w:w="1275" w:type="dxa"/>
          </w:tcPr>
          <w:p w14:paraId="0964B9F0" w14:textId="06F6424C" w:rsidR="00344A59" w:rsidRPr="00654429" w:rsidRDefault="003976A7" w:rsidP="00916004">
            <w:pPr>
              <w:cnfStyle w:val="100000000000" w:firstRow="1"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S</w:t>
            </w:r>
            <w:r w:rsidR="000960A9" w:rsidRPr="00654429">
              <w:rPr>
                <w:rFonts w:cstheme="minorHAnsi"/>
                <w:szCs w:val="18"/>
                <w:lang w:eastAsia="en-GB"/>
              </w:rPr>
              <w:t>cope</w:t>
            </w:r>
          </w:p>
        </w:tc>
        <w:tc>
          <w:tcPr>
            <w:tcW w:w="3969" w:type="dxa"/>
          </w:tcPr>
          <w:p w14:paraId="6BBA7F0E" w14:textId="766E90C3" w:rsidR="00344A59" w:rsidRPr="00654429" w:rsidRDefault="00344A59" w:rsidP="00916004">
            <w:pPr>
              <w:cnfStyle w:val="100000000000" w:firstRow="1"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Titl</w:t>
            </w:r>
            <w:r w:rsidR="00B65631" w:rsidRPr="00654429">
              <w:rPr>
                <w:rFonts w:cstheme="minorHAnsi"/>
                <w:szCs w:val="18"/>
                <w:lang w:eastAsia="en-GB"/>
              </w:rPr>
              <w:t>e</w:t>
            </w:r>
          </w:p>
        </w:tc>
        <w:tc>
          <w:tcPr>
            <w:tcW w:w="3969" w:type="dxa"/>
          </w:tcPr>
          <w:p w14:paraId="783DF2C4" w14:textId="77C0E081" w:rsidR="00344A59" w:rsidRPr="00654429" w:rsidRDefault="00344A59" w:rsidP="00916004">
            <w:pPr>
              <w:cnfStyle w:val="100000000000" w:firstRow="1"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Description</w:t>
            </w:r>
          </w:p>
        </w:tc>
        <w:tc>
          <w:tcPr>
            <w:tcW w:w="1701" w:type="dxa"/>
          </w:tcPr>
          <w:p w14:paraId="0D4F334A" w14:textId="10EB808C" w:rsidR="00344A59" w:rsidRPr="00654429" w:rsidRDefault="00344A59" w:rsidP="00916004">
            <w:pPr>
              <w:cnfStyle w:val="100000000000" w:firstRow="1"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Expected outcome</w:t>
            </w:r>
          </w:p>
        </w:tc>
        <w:tc>
          <w:tcPr>
            <w:tcW w:w="1134" w:type="dxa"/>
          </w:tcPr>
          <w:p w14:paraId="7B974D73" w14:textId="5ACE74B0" w:rsidR="00344A59" w:rsidRPr="00654429" w:rsidRDefault="00132343" w:rsidP="00916004">
            <w:pPr>
              <w:cnfStyle w:val="100000000000" w:firstRow="1"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Committee </w:t>
            </w:r>
            <w:r w:rsidR="00B042BF" w:rsidRPr="00654429">
              <w:rPr>
                <w:rFonts w:cstheme="minorHAnsi"/>
                <w:szCs w:val="18"/>
                <w:lang w:eastAsia="en-GB"/>
              </w:rPr>
              <w:t>(*leading)</w:t>
            </w:r>
          </w:p>
        </w:tc>
        <w:tc>
          <w:tcPr>
            <w:tcW w:w="1133" w:type="dxa"/>
          </w:tcPr>
          <w:p w14:paraId="7683258B" w14:textId="0B96D2AD" w:rsidR="00344A59" w:rsidRPr="00654429" w:rsidRDefault="00344A59" w:rsidP="00916004">
            <w:pPr>
              <w:cnfStyle w:val="100000000000" w:firstRow="1"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Committee work item no.</w:t>
            </w:r>
          </w:p>
        </w:tc>
        <w:tc>
          <w:tcPr>
            <w:tcW w:w="1077" w:type="dxa"/>
          </w:tcPr>
          <w:p w14:paraId="20442D93" w14:textId="4984E48F" w:rsidR="00344A59" w:rsidRPr="00654429" w:rsidRDefault="00344A59" w:rsidP="00916004">
            <w:pPr>
              <w:cnfStyle w:val="100000000000" w:firstRow="1" w:lastRow="0" w:firstColumn="0" w:lastColumn="0" w:oddVBand="0" w:evenVBand="0" w:oddHBand="0" w:evenHBand="0" w:firstRowFirstColumn="0" w:firstRowLastColumn="0" w:lastRowFirstColumn="0" w:lastRowLastColumn="0"/>
              <w:rPr>
                <w:rFonts w:cstheme="minorHAnsi"/>
                <w:szCs w:val="18"/>
                <w:lang w:eastAsia="en-GB"/>
              </w:rPr>
            </w:pPr>
            <w:commentRangeStart w:id="1"/>
            <w:r w:rsidRPr="00654429">
              <w:rPr>
                <w:rFonts w:cstheme="minorHAnsi"/>
                <w:szCs w:val="18"/>
                <w:lang w:eastAsia="en-GB"/>
              </w:rPr>
              <w:t>Related documents</w:t>
            </w:r>
            <w:commentRangeEnd w:id="1"/>
            <w:r w:rsidR="00A5510D">
              <w:rPr>
                <w:rStyle w:val="CommentReference"/>
                <w:b w:val="0"/>
                <w:bCs w:val="0"/>
                <w:color w:val="auto"/>
              </w:rPr>
              <w:commentReference w:id="1"/>
            </w:r>
          </w:p>
        </w:tc>
      </w:tr>
      <w:tr w:rsidR="00654429" w:rsidRPr="00654429" w14:paraId="5A3EB22B"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57C75429" w14:textId="77777777" w:rsidR="00920789" w:rsidRPr="00654429" w:rsidRDefault="00920789" w:rsidP="00916004">
            <w:pPr>
              <w:rPr>
                <w:rFonts w:cstheme="minorHAnsi"/>
                <w:b w:val="0"/>
                <w:bCs w:val="0"/>
                <w:szCs w:val="18"/>
                <w:lang w:eastAsia="en-GB"/>
              </w:rPr>
            </w:pPr>
            <w:r w:rsidRPr="00654429">
              <w:rPr>
                <w:rFonts w:cstheme="minorHAnsi"/>
                <w:szCs w:val="18"/>
                <w:lang w:eastAsia="en-GB"/>
              </w:rPr>
              <w:t>S1010</w:t>
            </w:r>
          </w:p>
          <w:p w14:paraId="640077DD" w14:textId="70351A43" w:rsidR="002F4E0F" w:rsidRPr="00654429" w:rsidRDefault="002F4E0F" w:rsidP="00BA656B">
            <w:pPr>
              <w:rPr>
                <w:rFonts w:cstheme="minorHAnsi"/>
                <w:szCs w:val="18"/>
                <w:lang w:eastAsia="en-GB"/>
              </w:rPr>
            </w:pPr>
            <w:r w:rsidRPr="00654429">
              <w:rPr>
                <w:rFonts w:cstheme="minorHAnsi"/>
                <w:szCs w:val="18"/>
                <w:lang w:eastAsia="en-GB"/>
              </w:rPr>
              <w:t xml:space="preserve">Marine </w:t>
            </w:r>
            <w:proofErr w:type="spellStart"/>
            <w:r w:rsidR="00A7741F">
              <w:rPr>
                <w:rFonts w:cstheme="minorHAnsi"/>
                <w:szCs w:val="18"/>
                <w:lang w:eastAsia="en-GB"/>
              </w:rPr>
              <w:t>AtoN</w:t>
            </w:r>
            <w:proofErr w:type="spellEnd"/>
            <w:r w:rsidR="001F4F06">
              <w:rPr>
                <w:rFonts w:cstheme="minorHAnsi"/>
                <w:szCs w:val="18"/>
                <w:lang w:eastAsia="en-GB"/>
              </w:rPr>
              <w:t xml:space="preserve"> </w:t>
            </w:r>
            <w:ins w:id="2" w:author="Sundklev Monica" w:date="2023-09-18T16:24:00Z">
              <w:r w:rsidR="00BA656B">
                <w:rPr>
                  <w:rFonts w:cstheme="minorHAnsi"/>
                  <w:szCs w:val="18"/>
                  <w:lang w:eastAsia="en-GB"/>
                </w:rPr>
                <w:t xml:space="preserve"> planning and service requirements</w:t>
              </w:r>
            </w:ins>
          </w:p>
        </w:tc>
        <w:tc>
          <w:tcPr>
            <w:tcW w:w="1275" w:type="dxa"/>
          </w:tcPr>
          <w:p w14:paraId="01033D8B" w14:textId="150A7D48" w:rsidR="00920789" w:rsidRPr="00654429" w:rsidRDefault="00BA656B" w:rsidP="00BA656B">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ins w:id="3" w:author="Sundklev Monica" w:date="2023-09-18T16:25:00Z">
              <w:r>
                <w:rPr>
                  <w:rFonts w:cstheme="minorHAnsi"/>
                  <w:szCs w:val="18"/>
                  <w:lang w:eastAsia="en-GB"/>
                </w:rPr>
                <w:t>S1010.2</w:t>
              </w:r>
            </w:ins>
            <w:del w:id="4" w:author="Sundklev Monica" w:date="2023-09-18T16:25:00Z">
              <w:r w:rsidR="00920789" w:rsidRPr="00654429" w:rsidDel="00BA656B">
                <w:rPr>
                  <w:rFonts w:cstheme="minorHAnsi"/>
                  <w:szCs w:val="18"/>
                  <w:lang w:eastAsia="en-GB"/>
                </w:rPr>
                <w:delText>1.1</w:delText>
              </w:r>
            </w:del>
            <w:r w:rsidR="00920789" w:rsidRPr="00654429">
              <w:rPr>
                <w:rFonts w:cstheme="minorHAnsi"/>
                <w:szCs w:val="18"/>
                <w:lang w:eastAsia="en-GB"/>
              </w:rPr>
              <w:t xml:space="preserve"> </w:t>
            </w:r>
            <w:del w:id="5" w:author="Sundklev Monica" w:date="2023-09-18T16:25:00Z">
              <w:r w:rsidR="0006031D" w:rsidRPr="00654429" w:rsidDel="00BA656B">
                <w:rPr>
                  <w:rFonts w:cstheme="minorHAnsi"/>
                  <w:szCs w:val="18"/>
                  <w:lang w:eastAsia="en-GB"/>
                </w:rPr>
                <w:delText xml:space="preserve">Marine </w:delText>
              </w:r>
            </w:del>
            <w:del w:id="6" w:author="Sundklev Monica" w:date="2023-09-18T16:26:00Z">
              <w:r w:rsidR="00B65631" w:rsidRPr="00654429" w:rsidDel="00BA656B">
                <w:rPr>
                  <w:rFonts w:cstheme="minorHAnsi"/>
                  <w:szCs w:val="18"/>
                  <w:lang w:eastAsia="en-GB"/>
                </w:rPr>
                <w:delText xml:space="preserve">AtoN </w:delText>
              </w:r>
            </w:del>
            <w:ins w:id="7" w:author="Sundklev Monica" w:date="2023-09-18T16:26:00Z">
              <w:r>
                <w:rPr>
                  <w:rFonts w:cstheme="minorHAnsi"/>
                  <w:szCs w:val="18"/>
                  <w:lang w:eastAsia="en-GB"/>
                </w:rPr>
                <w:t xml:space="preserve">Aids to Navigation </w:t>
              </w:r>
            </w:ins>
            <w:r w:rsidR="00B65631" w:rsidRPr="00654429">
              <w:rPr>
                <w:rFonts w:cstheme="minorHAnsi"/>
                <w:szCs w:val="18"/>
                <w:lang w:eastAsia="en-GB"/>
              </w:rPr>
              <w:t>planning</w:t>
            </w:r>
          </w:p>
        </w:tc>
        <w:tc>
          <w:tcPr>
            <w:tcW w:w="3969" w:type="dxa"/>
          </w:tcPr>
          <w:p w14:paraId="745CB251" w14:textId="3D5F72E8" w:rsidR="00920789" w:rsidRPr="00654429" w:rsidRDefault="00B65631" w:rsidP="00916004">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 xml:space="preserve">Compile new Guideline on </w:t>
            </w:r>
            <w:proofErr w:type="spellStart"/>
            <w:r w:rsidRPr="00654429">
              <w:rPr>
                <w:rFonts w:cstheme="minorHAnsi"/>
                <w:szCs w:val="18"/>
              </w:rPr>
              <w:t>AtoN</w:t>
            </w:r>
            <w:proofErr w:type="spellEnd"/>
            <w:r w:rsidRPr="00654429">
              <w:rPr>
                <w:rFonts w:cstheme="minorHAnsi"/>
                <w:szCs w:val="18"/>
              </w:rPr>
              <w:t xml:space="preserve"> </w:t>
            </w:r>
            <w:r w:rsidR="00B76E91" w:rsidRPr="00654429">
              <w:rPr>
                <w:rFonts w:cstheme="minorHAnsi"/>
                <w:szCs w:val="18"/>
              </w:rPr>
              <w:t xml:space="preserve">Buoy </w:t>
            </w:r>
            <w:r w:rsidRPr="00654429">
              <w:rPr>
                <w:rFonts w:cstheme="minorHAnsi"/>
                <w:szCs w:val="18"/>
              </w:rPr>
              <w:t>Tender requirements and specification</w:t>
            </w:r>
          </w:p>
        </w:tc>
        <w:tc>
          <w:tcPr>
            <w:tcW w:w="3969" w:type="dxa"/>
          </w:tcPr>
          <w:p w14:paraId="2331CFCE" w14:textId="03176576" w:rsidR="00920789" w:rsidRPr="00654429" w:rsidRDefault="001C3A0B" w:rsidP="00916004">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New Guideline on Tender requirements.</w:t>
            </w:r>
          </w:p>
        </w:tc>
        <w:tc>
          <w:tcPr>
            <w:tcW w:w="1701" w:type="dxa"/>
          </w:tcPr>
          <w:p w14:paraId="48FDD2F3" w14:textId="48CD75F3" w:rsidR="00920789" w:rsidRPr="00654429" w:rsidRDefault="00740CA0" w:rsidP="00916004">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New </w:t>
            </w:r>
            <w:r w:rsidR="001C3A0B" w:rsidRPr="00654429">
              <w:rPr>
                <w:rFonts w:cstheme="minorHAnsi"/>
                <w:szCs w:val="18"/>
                <w:lang w:eastAsia="en-GB"/>
              </w:rPr>
              <w:t>Guideline</w:t>
            </w:r>
          </w:p>
        </w:tc>
        <w:tc>
          <w:tcPr>
            <w:tcW w:w="1134" w:type="dxa"/>
          </w:tcPr>
          <w:p w14:paraId="4C928832" w14:textId="668E6C37" w:rsidR="00920789" w:rsidRPr="00654429" w:rsidRDefault="00760CBD" w:rsidP="00916004">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r w:rsidR="00B042BF" w:rsidRPr="00654429">
              <w:rPr>
                <w:rFonts w:cstheme="minorHAnsi"/>
                <w:szCs w:val="18"/>
                <w:lang w:eastAsia="en-GB"/>
              </w:rPr>
              <w:t>*</w:t>
            </w:r>
            <w:r w:rsidRPr="00654429">
              <w:rPr>
                <w:rFonts w:cstheme="minorHAnsi"/>
                <w:szCs w:val="18"/>
                <w:lang w:eastAsia="en-GB"/>
              </w:rPr>
              <w:t xml:space="preserve">, </w:t>
            </w:r>
            <w:r w:rsidR="001C3A0B" w:rsidRPr="00654429">
              <w:rPr>
                <w:rFonts w:cstheme="minorHAnsi"/>
                <w:szCs w:val="18"/>
                <w:lang w:eastAsia="en-GB"/>
              </w:rPr>
              <w:t>ENG</w:t>
            </w:r>
          </w:p>
        </w:tc>
        <w:tc>
          <w:tcPr>
            <w:tcW w:w="1133" w:type="dxa"/>
          </w:tcPr>
          <w:p w14:paraId="2C7FD0CA" w14:textId="085416B0" w:rsidR="00B23C3F" w:rsidRPr="00654429" w:rsidRDefault="00B23C3F" w:rsidP="00916004">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3E799B11" w14:textId="77777777" w:rsidR="00920789" w:rsidRPr="00654429" w:rsidRDefault="00920789" w:rsidP="00916004">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654429" w:rsidRPr="00654429" w14:paraId="3B8D9F2F"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6D0D6A08" w14:textId="77777777" w:rsidR="00A22525" w:rsidRPr="00654429" w:rsidRDefault="00A22525" w:rsidP="00A22525">
            <w:pPr>
              <w:rPr>
                <w:rFonts w:cstheme="minorHAnsi"/>
                <w:szCs w:val="18"/>
                <w:lang w:eastAsia="en-GB"/>
              </w:rPr>
            </w:pPr>
          </w:p>
        </w:tc>
        <w:tc>
          <w:tcPr>
            <w:tcW w:w="1275" w:type="dxa"/>
          </w:tcPr>
          <w:p w14:paraId="36A9A12E" w14:textId="77777777" w:rsidR="00A22525" w:rsidRPr="0065442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24992752" w14:textId="03FA7B5E" w:rsidR="00A22525" w:rsidRPr="0065442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 xml:space="preserve">Compile </w:t>
            </w:r>
            <w:r w:rsidR="00594641" w:rsidRPr="00654429">
              <w:rPr>
                <w:rFonts w:cstheme="minorHAnsi"/>
                <w:szCs w:val="18"/>
              </w:rPr>
              <w:t>guidance</w:t>
            </w:r>
            <w:r w:rsidRPr="00654429">
              <w:rPr>
                <w:rFonts w:cstheme="minorHAnsi"/>
                <w:szCs w:val="18"/>
              </w:rPr>
              <w:t xml:space="preserve"> for buoy tender activities</w:t>
            </w:r>
          </w:p>
        </w:tc>
        <w:tc>
          <w:tcPr>
            <w:tcW w:w="3969" w:type="dxa"/>
          </w:tcPr>
          <w:p w14:paraId="228644D1" w14:textId="231390B1" w:rsidR="00A22525" w:rsidRPr="0065442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napToGrid w:val="0"/>
                <w:kern w:val="28"/>
                <w:szCs w:val="18"/>
                <w:lang w:eastAsia="de-DE"/>
              </w:rPr>
              <w:t>WWA related</w:t>
            </w:r>
          </w:p>
        </w:tc>
        <w:tc>
          <w:tcPr>
            <w:tcW w:w="1701" w:type="dxa"/>
          </w:tcPr>
          <w:p w14:paraId="140AB91B" w14:textId="6161828E" w:rsidR="002D2B50" w:rsidRPr="00654429" w:rsidRDefault="002D2B50" w:rsidP="00A2252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Model </w:t>
            </w:r>
            <w:r w:rsidR="00A839D0" w:rsidRPr="00654429">
              <w:rPr>
                <w:rFonts w:cstheme="minorHAnsi"/>
                <w:szCs w:val="18"/>
                <w:lang w:eastAsia="en-GB"/>
              </w:rPr>
              <w:t>courses</w:t>
            </w:r>
          </w:p>
        </w:tc>
        <w:tc>
          <w:tcPr>
            <w:tcW w:w="1134" w:type="dxa"/>
          </w:tcPr>
          <w:p w14:paraId="7A6BF69B" w14:textId="395B08A2" w:rsidR="00A22525" w:rsidRPr="0065442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1AE0822F" w14:textId="7B7D8E67" w:rsidR="00A22525" w:rsidRPr="00654429" w:rsidDel="004F467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31EF11E0" w14:textId="77777777" w:rsidR="00A22525" w:rsidRPr="0065442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654429" w:rsidRPr="00654429" w14:paraId="56FECF85"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4BD1ACBD" w14:textId="77777777" w:rsidR="00A22525" w:rsidRPr="00654429" w:rsidRDefault="00A22525" w:rsidP="00A22525">
            <w:pPr>
              <w:rPr>
                <w:rFonts w:cstheme="minorHAnsi"/>
                <w:szCs w:val="18"/>
                <w:lang w:eastAsia="en-GB"/>
              </w:rPr>
            </w:pPr>
          </w:p>
        </w:tc>
        <w:tc>
          <w:tcPr>
            <w:tcW w:w="1275" w:type="dxa"/>
          </w:tcPr>
          <w:p w14:paraId="45DC9C36" w14:textId="77777777" w:rsidR="00A22525" w:rsidRPr="00654429" w:rsidRDefault="00A22525" w:rsidP="00A2252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3B619D62" w14:textId="5708538F" w:rsidR="00A22525" w:rsidRPr="00654429" w:rsidRDefault="00A22525" w:rsidP="00A22525">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napToGrid w:val="0"/>
                <w:kern w:val="28"/>
                <w:szCs w:val="18"/>
                <w:lang w:eastAsia="de-DE"/>
              </w:rPr>
              <w:t>Providing guidance on the process to implement developments of innovation</w:t>
            </w:r>
          </w:p>
        </w:tc>
        <w:tc>
          <w:tcPr>
            <w:tcW w:w="3969" w:type="dxa"/>
          </w:tcPr>
          <w:p w14:paraId="2ADF834F" w14:textId="68088FF1" w:rsidR="009C4457" w:rsidRPr="00654429" w:rsidRDefault="0059047D" w:rsidP="00A22525">
            <w:pPr>
              <w:cnfStyle w:val="000000100000" w:firstRow="0" w:lastRow="0" w:firstColumn="0" w:lastColumn="0" w:oddVBand="0" w:evenVBand="0" w:oddHBand="1" w:evenHBand="0" w:firstRowFirstColumn="0" w:firstRowLastColumn="0" w:lastRowFirstColumn="0" w:lastRowLastColumn="0"/>
              <w:rPr>
                <w:rFonts w:cstheme="minorHAnsi"/>
                <w:szCs w:val="18"/>
              </w:rPr>
            </w:pPr>
            <w:r>
              <w:rPr>
                <w:rFonts w:cstheme="minorHAnsi"/>
                <w:snapToGrid w:val="0"/>
                <w:kern w:val="28"/>
                <w:szCs w:val="18"/>
                <w:lang w:eastAsia="de-DE"/>
              </w:rPr>
              <w:t>Develop a guideline</w:t>
            </w:r>
            <w:r w:rsidR="009C4457" w:rsidRPr="009C4457">
              <w:rPr>
                <w:rFonts w:cstheme="minorHAnsi"/>
                <w:snapToGrid w:val="0"/>
                <w:kern w:val="28"/>
                <w:szCs w:val="18"/>
                <w:lang w:eastAsia="de-DE"/>
              </w:rPr>
              <w:t xml:space="preserve"> on how to move from development test bed/trial reporting to implementation of innovative solutions.</w:t>
            </w:r>
          </w:p>
        </w:tc>
        <w:tc>
          <w:tcPr>
            <w:tcW w:w="1701" w:type="dxa"/>
          </w:tcPr>
          <w:p w14:paraId="3D08827B" w14:textId="7E47FC6A" w:rsidR="006A6889" w:rsidRPr="00654429" w:rsidRDefault="00A22525" w:rsidP="006A6889">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New </w:t>
            </w:r>
            <w:r w:rsidR="00740CA0" w:rsidRPr="00654429">
              <w:rPr>
                <w:rFonts w:cstheme="minorHAnsi"/>
                <w:szCs w:val="18"/>
                <w:lang w:eastAsia="en-GB"/>
              </w:rPr>
              <w:t>G</w:t>
            </w:r>
            <w:r w:rsidRPr="00654429">
              <w:rPr>
                <w:rFonts w:cstheme="minorHAnsi"/>
                <w:szCs w:val="18"/>
                <w:lang w:eastAsia="en-GB"/>
              </w:rPr>
              <w:t>uideline</w:t>
            </w:r>
          </w:p>
          <w:p w14:paraId="5BBD24D8" w14:textId="2357A2F9" w:rsidR="00A22525" w:rsidRPr="00654429" w:rsidRDefault="00A22525" w:rsidP="00A2252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134" w:type="dxa"/>
          </w:tcPr>
          <w:p w14:paraId="023B66B0" w14:textId="53F6FF2C" w:rsidR="00A22525" w:rsidRPr="00654429" w:rsidRDefault="00DE1878" w:rsidP="00A2252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3" w:type="dxa"/>
          </w:tcPr>
          <w:p w14:paraId="3BDF16D9" w14:textId="26DF686D" w:rsidR="00A22525" w:rsidRPr="00654429" w:rsidRDefault="00A22525" w:rsidP="00A2252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787C636A" w14:textId="77777777" w:rsidR="00A22525" w:rsidRPr="00654429" w:rsidRDefault="00A22525" w:rsidP="00A2252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654429" w:rsidRPr="00654429" w14:paraId="11FDB9F6"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652B0332" w14:textId="77777777" w:rsidR="00A22525" w:rsidRPr="00654429" w:rsidRDefault="00A22525" w:rsidP="00A22525">
            <w:pPr>
              <w:rPr>
                <w:rFonts w:cstheme="minorHAnsi"/>
                <w:szCs w:val="18"/>
                <w:lang w:eastAsia="en-GB"/>
              </w:rPr>
            </w:pPr>
          </w:p>
        </w:tc>
        <w:tc>
          <w:tcPr>
            <w:tcW w:w="1275" w:type="dxa"/>
          </w:tcPr>
          <w:p w14:paraId="3E2683FC" w14:textId="77777777" w:rsidR="00A22525" w:rsidRPr="0065442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66A226D2" w14:textId="4FFDC547" w:rsidR="00A22525" w:rsidRPr="00654429" w:rsidRDefault="00A22525" w:rsidP="00A22525">
            <w:pPr>
              <w:spacing w:line="240" w:lineRule="auto"/>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 xml:space="preserve">Full review of Guideline G1078 The Use of </w:t>
            </w:r>
            <w:proofErr w:type="spellStart"/>
            <w:r w:rsidRPr="00654429">
              <w:rPr>
                <w:rFonts w:cstheme="minorHAnsi"/>
                <w:szCs w:val="18"/>
              </w:rPr>
              <w:t>AtoN</w:t>
            </w:r>
            <w:proofErr w:type="spellEnd"/>
            <w:r w:rsidRPr="00654429">
              <w:rPr>
                <w:rFonts w:cstheme="minorHAnsi"/>
                <w:szCs w:val="18"/>
              </w:rPr>
              <w:t xml:space="preserve"> in the Design of Fairways</w:t>
            </w:r>
          </w:p>
        </w:tc>
        <w:tc>
          <w:tcPr>
            <w:tcW w:w="3969" w:type="dxa"/>
          </w:tcPr>
          <w:p w14:paraId="75B8430B" w14:textId="07938C3D" w:rsidR="00A22525" w:rsidRPr="0065442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napToGrid w:val="0"/>
                <w:kern w:val="28"/>
                <w:szCs w:val="18"/>
                <w:lang w:eastAsia="de-DE"/>
              </w:rPr>
            </w:pPr>
            <w:r w:rsidRPr="00654429">
              <w:rPr>
                <w:rFonts w:cstheme="minorHAnsi"/>
                <w:snapToGrid w:val="0"/>
                <w:kern w:val="28"/>
                <w:szCs w:val="18"/>
                <w:lang w:eastAsia="de-DE"/>
              </w:rPr>
              <w:t>Revise Guideline G1078</w:t>
            </w:r>
          </w:p>
        </w:tc>
        <w:tc>
          <w:tcPr>
            <w:tcW w:w="1701" w:type="dxa"/>
          </w:tcPr>
          <w:p w14:paraId="38F0E765" w14:textId="3AF43D7A" w:rsidR="00A22525" w:rsidRPr="0065442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Revised Guideline</w:t>
            </w:r>
          </w:p>
        </w:tc>
        <w:tc>
          <w:tcPr>
            <w:tcW w:w="1134" w:type="dxa"/>
          </w:tcPr>
          <w:p w14:paraId="0CE9E4D6" w14:textId="12CC0EA5" w:rsidR="00A22525" w:rsidRPr="0065442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03FCA2BD" w14:textId="63B5D425" w:rsidR="00A22525" w:rsidRPr="0065442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0DFBDA98" w14:textId="77777777" w:rsidR="00A22525" w:rsidRPr="0065442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654429" w:rsidRPr="00654429" w14:paraId="46BEFCBA"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6FB8374D" w14:textId="77777777" w:rsidR="00A22525" w:rsidRPr="00654429" w:rsidRDefault="00A22525" w:rsidP="00A22525">
            <w:pPr>
              <w:rPr>
                <w:rFonts w:cstheme="minorHAnsi"/>
                <w:szCs w:val="18"/>
                <w:lang w:eastAsia="en-GB"/>
              </w:rPr>
            </w:pPr>
          </w:p>
        </w:tc>
        <w:tc>
          <w:tcPr>
            <w:tcW w:w="1275" w:type="dxa"/>
          </w:tcPr>
          <w:p w14:paraId="092E65A2" w14:textId="77777777" w:rsidR="00A22525" w:rsidRPr="00654429" w:rsidRDefault="00A22525" w:rsidP="00A2252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53FDB79D" w14:textId="46CCC9A8" w:rsidR="00A22525" w:rsidRPr="00654429" w:rsidRDefault="00B629AC" w:rsidP="00A22525">
            <w:pPr>
              <w:spacing w:line="240" w:lineRule="auto"/>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D</w:t>
            </w:r>
            <w:r w:rsidR="00A22525" w:rsidRPr="00654429">
              <w:rPr>
                <w:rFonts w:cstheme="minorHAnsi"/>
                <w:szCs w:val="18"/>
              </w:rPr>
              <w:t>evelopment of aspects of digital communications, including promoting broadband connectivity for operational technology.</w:t>
            </w:r>
          </w:p>
        </w:tc>
        <w:tc>
          <w:tcPr>
            <w:tcW w:w="3969" w:type="dxa"/>
          </w:tcPr>
          <w:p w14:paraId="4779F1FA" w14:textId="745612A1" w:rsidR="00A22525" w:rsidRPr="00654429" w:rsidRDefault="00A22525" w:rsidP="00A22525">
            <w:pPr>
              <w:cnfStyle w:val="000000100000" w:firstRow="0" w:lastRow="0" w:firstColumn="0" w:lastColumn="0" w:oddVBand="0" w:evenVBand="0" w:oddHBand="1" w:evenHBand="0" w:firstRowFirstColumn="0" w:firstRowLastColumn="0" w:lastRowFirstColumn="0" w:lastRowLastColumn="0"/>
              <w:rPr>
                <w:rFonts w:cstheme="minorHAnsi"/>
                <w:snapToGrid w:val="0"/>
                <w:kern w:val="28"/>
                <w:szCs w:val="18"/>
                <w:lang w:eastAsia="de-DE"/>
              </w:rPr>
            </w:pPr>
            <w:r w:rsidRPr="00654429">
              <w:rPr>
                <w:rFonts w:cstheme="minorHAnsi"/>
                <w:snapToGrid w:val="0"/>
                <w:kern w:val="28"/>
                <w:szCs w:val="18"/>
                <w:lang w:eastAsia="de-DE"/>
              </w:rPr>
              <w:t>Based on IHO/IALA portrayal and IALA comms workshop output.</w:t>
            </w:r>
          </w:p>
        </w:tc>
        <w:tc>
          <w:tcPr>
            <w:tcW w:w="1701" w:type="dxa"/>
          </w:tcPr>
          <w:p w14:paraId="2C44EBE6" w14:textId="77777777" w:rsidR="00A22525" w:rsidRPr="00654429" w:rsidRDefault="00A22525" w:rsidP="00A2252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134" w:type="dxa"/>
          </w:tcPr>
          <w:p w14:paraId="6B1A957E" w14:textId="34F7188D" w:rsidR="00A22525" w:rsidRPr="00654429" w:rsidRDefault="00A22525" w:rsidP="00A2252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ARM, </w:t>
            </w:r>
            <w:r w:rsidR="00DE1878" w:rsidRPr="00654429">
              <w:rPr>
                <w:rFonts w:cstheme="minorHAnsi"/>
                <w:szCs w:val="18"/>
                <w:lang w:eastAsia="en-GB"/>
              </w:rPr>
              <w:t>DTEC</w:t>
            </w:r>
            <w:r w:rsidR="002857CE">
              <w:rPr>
                <w:rFonts w:cstheme="minorHAnsi"/>
                <w:szCs w:val="18"/>
                <w:lang w:eastAsia="en-GB"/>
              </w:rPr>
              <w:t>*</w:t>
            </w:r>
          </w:p>
        </w:tc>
        <w:tc>
          <w:tcPr>
            <w:tcW w:w="1133" w:type="dxa"/>
          </w:tcPr>
          <w:p w14:paraId="75E5F2CA" w14:textId="11F3014A" w:rsidR="00B21E0F" w:rsidRPr="00654429" w:rsidRDefault="00B21E0F" w:rsidP="00A2252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11A01E81" w14:textId="77777777" w:rsidR="00A22525" w:rsidRPr="00654429" w:rsidRDefault="00A22525" w:rsidP="00A2252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654429" w:rsidRPr="00654429" w14:paraId="7453E2D1"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3C84461D" w14:textId="77777777" w:rsidR="00A22525" w:rsidRPr="00654429" w:rsidRDefault="00A22525" w:rsidP="00A22525">
            <w:pPr>
              <w:rPr>
                <w:rFonts w:cstheme="minorHAnsi"/>
                <w:szCs w:val="18"/>
                <w:lang w:eastAsia="en-GB"/>
              </w:rPr>
            </w:pPr>
          </w:p>
        </w:tc>
        <w:tc>
          <w:tcPr>
            <w:tcW w:w="1275" w:type="dxa"/>
          </w:tcPr>
          <w:p w14:paraId="39829CEE" w14:textId="77777777" w:rsidR="00A22525" w:rsidRPr="0065442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62CB1A7E" w14:textId="4E35CFC9" w:rsidR="00A22525" w:rsidRPr="00654429" w:rsidRDefault="00A22525" w:rsidP="00A22525">
            <w:pPr>
              <w:spacing w:line="240" w:lineRule="auto"/>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Guidance on the use of simple IOT sensors on physical aids</w:t>
            </w:r>
          </w:p>
        </w:tc>
        <w:tc>
          <w:tcPr>
            <w:tcW w:w="3969" w:type="dxa"/>
          </w:tcPr>
          <w:p w14:paraId="24C45148" w14:textId="5C2DCEE1" w:rsidR="00A22525" w:rsidRPr="0065442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napToGrid w:val="0"/>
                <w:kern w:val="28"/>
                <w:szCs w:val="18"/>
                <w:lang w:eastAsia="de-DE"/>
              </w:rPr>
            </w:pPr>
            <w:r w:rsidRPr="00654429">
              <w:rPr>
                <w:rFonts w:cstheme="minorHAnsi"/>
                <w:snapToGrid w:val="0"/>
                <w:kern w:val="28"/>
                <w:szCs w:val="18"/>
                <w:lang w:eastAsia="de-DE"/>
              </w:rPr>
              <w:t>Establish requirement for IOT sensors.</w:t>
            </w:r>
          </w:p>
        </w:tc>
        <w:tc>
          <w:tcPr>
            <w:tcW w:w="1701" w:type="dxa"/>
          </w:tcPr>
          <w:p w14:paraId="1A6EF427" w14:textId="25E3274A" w:rsidR="00A22525" w:rsidRPr="0065442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Guideline</w:t>
            </w:r>
          </w:p>
        </w:tc>
        <w:tc>
          <w:tcPr>
            <w:tcW w:w="1134" w:type="dxa"/>
          </w:tcPr>
          <w:p w14:paraId="2D992A1A" w14:textId="590294C5" w:rsidR="00A22525" w:rsidRPr="0065442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67F0E82E" w14:textId="32852257" w:rsidR="00A22525" w:rsidRPr="0065442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20082A85" w14:textId="77777777" w:rsidR="00A22525" w:rsidRPr="0065442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654429" w:rsidRPr="00654429" w14:paraId="1470F894"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7EFC9D01" w14:textId="77777777" w:rsidR="00A22525" w:rsidRPr="00654429" w:rsidRDefault="00A22525" w:rsidP="00A22525">
            <w:pPr>
              <w:rPr>
                <w:rFonts w:cstheme="minorHAnsi"/>
                <w:szCs w:val="18"/>
                <w:lang w:eastAsia="en-GB"/>
              </w:rPr>
            </w:pPr>
          </w:p>
        </w:tc>
        <w:tc>
          <w:tcPr>
            <w:tcW w:w="1275" w:type="dxa"/>
          </w:tcPr>
          <w:p w14:paraId="3C2024ED" w14:textId="77777777" w:rsidR="00A22525" w:rsidRPr="00654429" w:rsidRDefault="00A22525" w:rsidP="00A2252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383571CA" w14:textId="63042916" w:rsidR="00A22525" w:rsidRPr="00654429" w:rsidRDefault="00A22525" w:rsidP="00A22525">
            <w:pPr>
              <w:spacing w:line="240" w:lineRule="auto"/>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 xml:space="preserve">Develop further guidance for navigators on the use of </w:t>
            </w:r>
            <w:proofErr w:type="spellStart"/>
            <w:r w:rsidRPr="00654429">
              <w:rPr>
                <w:rFonts w:cstheme="minorHAnsi"/>
                <w:szCs w:val="18"/>
              </w:rPr>
              <w:t>AtoN</w:t>
            </w:r>
            <w:proofErr w:type="spellEnd"/>
          </w:p>
        </w:tc>
        <w:tc>
          <w:tcPr>
            <w:tcW w:w="3969" w:type="dxa"/>
          </w:tcPr>
          <w:p w14:paraId="755B161D" w14:textId="0231CFAF" w:rsidR="00A22525" w:rsidRPr="00654429" w:rsidRDefault="00A22525" w:rsidP="00A22525">
            <w:pPr>
              <w:cnfStyle w:val="000000100000" w:firstRow="0" w:lastRow="0" w:firstColumn="0" w:lastColumn="0" w:oddVBand="0" w:evenVBand="0" w:oddHBand="1" w:evenHBand="0" w:firstRowFirstColumn="0" w:firstRowLastColumn="0" w:lastRowFirstColumn="0" w:lastRowLastColumn="0"/>
              <w:rPr>
                <w:rFonts w:cstheme="minorHAnsi"/>
                <w:snapToGrid w:val="0"/>
                <w:kern w:val="28"/>
                <w:szCs w:val="18"/>
                <w:lang w:eastAsia="de-DE"/>
              </w:rPr>
            </w:pPr>
            <w:r w:rsidRPr="00654429">
              <w:rPr>
                <w:rFonts w:cstheme="minorHAnsi"/>
                <w:snapToGrid w:val="0"/>
                <w:kern w:val="28"/>
                <w:szCs w:val="18"/>
                <w:lang w:eastAsia="de-DE"/>
              </w:rPr>
              <w:t>Develop a guideline and make relevant training material available to enhance mariners’ understanding of marine aids to navigation (</w:t>
            </w:r>
            <w:proofErr w:type="spellStart"/>
            <w:r w:rsidRPr="00654429">
              <w:rPr>
                <w:rFonts w:cstheme="minorHAnsi"/>
                <w:snapToGrid w:val="0"/>
                <w:kern w:val="28"/>
                <w:szCs w:val="18"/>
                <w:lang w:eastAsia="de-DE"/>
              </w:rPr>
              <w:t>AtoN</w:t>
            </w:r>
            <w:proofErr w:type="spellEnd"/>
            <w:r w:rsidRPr="00654429">
              <w:rPr>
                <w:rFonts w:cstheme="minorHAnsi"/>
                <w:snapToGrid w:val="0"/>
                <w:kern w:val="28"/>
                <w:szCs w:val="18"/>
                <w:lang w:eastAsia="de-DE"/>
              </w:rPr>
              <w:t>) and to facilitate the effective use thereof.</w:t>
            </w:r>
          </w:p>
        </w:tc>
        <w:tc>
          <w:tcPr>
            <w:tcW w:w="1701" w:type="dxa"/>
          </w:tcPr>
          <w:p w14:paraId="6B9DA294" w14:textId="77777777" w:rsidR="00A22525" w:rsidRPr="00654429" w:rsidRDefault="00A22525" w:rsidP="00A2252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Guideline</w:t>
            </w:r>
          </w:p>
          <w:p w14:paraId="426C5E88" w14:textId="67CC8085" w:rsidR="00B8568B" w:rsidRPr="00654429" w:rsidRDefault="00B8568B" w:rsidP="00A2252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Model course</w:t>
            </w:r>
            <w:r w:rsidR="00001A5D" w:rsidRPr="00654429">
              <w:rPr>
                <w:rFonts w:cstheme="minorHAnsi"/>
                <w:szCs w:val="18"/>
                <w:lang w:eastAsia="en-GB"/>
              </w:rPr>
              <w:t xml:space="preserve"> for use in STCW courses</w:t>
            </w:r>
          </w:p>
        </w:tc>
        <w:tc>
          <w:tcPr>
            <w:tcW w:w="1134" w:type="dxa"/>
          </w:tcPr>
          <w:p w14:paraId="527354F5" w14:textId="35904A37" w:rsidR="00A22525" w:rsidRPr="00654429" w:rsidRDefault="00A22525" w:rsidP="00A2252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2D8F14C5" w14:textId="38832EC2" w:rsidR="00A22525" w:rsidRPr="00654429" w:rsidRDefault="00A22525" w:rsidP="00A2252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651C9445" w14:textId="77777777" w:rsidR="00A22525" w:rsidRPr="00654429" w:rsidRDefault="00A22525" w:rsidP="00A2252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654429" w:rsidRPr="00654429" w14:paraId="6F2CCD67"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69D1C9E1" w14:textId="77777777" w:rsidR="00A22525" w:rsidRPr="00654429" w:rsidRDefault="00A22525" w:rsidP="00A22525">
            <w:pPr>
              <w:rPr>
                <w:rFonts w:cstheme="minorHAnsi"/>
                <w:szCs w:val="18"/>
                <w:lang w:eastAsia="en-GB"/>
              </w:rPr>
            </w:pPr>
          </w:p>
        </w:tc>
        <w:tc>
          <w:tcPr>
            <w:tcW w:w="1275" w:type="dxa"/>
          </w:tcPr>
          <w:p w14:paraId="303ABDB1" w14:textId="77777777" w:rsidR="00A22525" w:rsidRPr="0065442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588BF9EE" w14:textId="3A9DA364" w:rsidR="00A22525" w:rsidRPr="00654429" w:rsidRDefault="00A22525" w:rsidP="00A22525">
            <w:pPr>
              <w:spacing w:line="240" w:lineRule="auto"/>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Prepare an appropriate submission to IMO advising of the publication of the  updated MBS highlighting MATON and MASS content.</w:t>
            </w:r>
          </w:p>
        </w:tc>
        <w:tc>
          <w:tcPr>
            <w:tcW w:w="3969" w:type="dxa"/>
          </w:tcPr>
          <w:p w14:paraId="0CFFF602" w14:textId="77777777" w:rsidR="00A22525" w:rsidRPr="0065442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napToGrid w:val="0"/>
                <w:kern w:val="28"/>
                <w:szCs w:val="18"/>
                <w:lang w:eastAsia="de-DE"/>
              </w:rPr>
            </w:pPr>
          </w:p>
        </w:tc>
        <w:tc>
          <w:tcPr>
            <w:tcW w:w="1701" w:type="dxa"/>
          </w:tcPr>
          <w:p w14:paraId="528D5656" w14:textId="4963A12D" w:rsidR="00A22525" w:rsidRPr="00654429" w:rsidRDefault="00917A69" w:rsidP="00A2252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Proposal </w:t>
            </w:r>
            <w:r w:rsidR="00D743C1" w:rsidRPr="00654429">
              <w:rPr>
                <w:rFonts w:cstheme="minorHAnsi"/>
                <w:szCs w:val="18"/>
                <w:lang w:eastAsia="en-GB"/>
              </w:rPr>
              <w:t xml:space="preserve">for </w:t>
            </w:r>
            <w:r w:rsidR="00A22525" w:rsidRPr="00654429">
              <w:rPr>
                <w:rFonts w:cstheme="minorHAnsi"/>
                <w:szCs w:val="18"/>
                <w:lang w:eastAsia="en-GB"/>
              </w:rPr>
              <w:t>IMO Circular</w:t>
            </w:r>
          </w:p>
        </w:tc>
        <w:tc>
          <w:tcPr>
            <w:tcW w:w="1134" w:type="dxa"/>
          </w:tcPr>
          <w:p w14:paraId="1335F025" w14:textId="75584013" w:rsidR="00A22525" w:rsidRPr="0065442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174A792F" w14:textId="1BA5A970" w:rsidR="00A22525" w:rsidRPr="0065442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1F17CD54" w14:textId="77777777" w:rsidR="00A22525" w:rsidRPr="00654429" w:rsidRDefault="00A22525" w:rsidP="00A22525">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654429" w:rsidRPr="00654429" w14:paraId="1436B8E1"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7343B71F" w14:textId="77777777" w:rsidR="00A22525" w:rsidRPr="00654429" w:rsidRDefault="00A22525" w:rsidP="00A22525">
            <w:pPr>
              <w:rPr>
                <w:rFonts w:cstheme="minorHAnsi"/>
                <w:szCs w:val="18"/>
                <w:lang w:eastAsia="en-GB"/>
              </w:rPr>
            </w:pPr>
          </w:p>
        </w:tc>
        <w:tc>
          <w:tcPr>
            <w:tcW w:w="1275" w:type="dxa"/>
          </w:tcPr>
          <w:p w14:paraId="07D50E56" w14:textId="77777777" w:rsidR="00A22525" w:rsidRPr="00654429" w:rsidRDefault="00A22525" w:rsidP="00A2252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1393A647" w14:textId="57C56134" w:rsidR="00A22525" w:rsidRPr="00654429" w:rsidRDefault="00A22525" w:rsidP="00A22525">
            <w:pPr>
              <w:spacing w:line="240" w:lineRule="auto"/>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 xml:space="preserve">Develop guidance on the provision of </w:t>
            </w:r>
            <w:proofErr w:type="spellStart"/>
            <w:r w:rsidRPr="00654429">
              <w:rPr>
                <w:rFonts w:cstheme="minorHAnsi"/>
                <w:szCs w:val="18"/>
              </w:rPr>
              <w:t>AtoN</w:t>
            </w:r>
            <w:proofErr w:type="spellEnd"/>
            <w:r w:rsidRPr="00654429">
              <w:rPr>
                <w:rFonts w:cstheme="minorHAnsi"/>
                <w:szCs w:val="18"/>
              </w:rPr>
              <w:t xml:space="preserve"> and risk management for autonomous vehicle/vessel operations (Maritime Autonomous Surface Ship, MASS)</w:t>
            </w:r>
          </w:p>
        </w:tc>
        <w:tc>
          <w:tcPr>
            <w:tcW w:w="3969" w:type="dxa"/>
          </w:tcPr>
          <w:p w14:paraId="225EABA4" w14:textId="77777777" w:rsidR="00A22525" w:rsidRPr="00654429" w:rsidRDefault="00A22525" w:rsidP="00A22525">
            <w:pPr>
              <w:cnfStyle w:val="000000100000" w:firstRow="0" w:lastRow="0" w:firstColumn="0" w:lastColumn="0" w:oddVBand="0" w:evenVBand="0" w:oddHBand="1" w:evenHBand="0" w:firstRowFirstColumn="0" w:firstRowLastColumn="0" w:lastRowFirstColumn="0" w:lastRowLastColumn="0"/>
              <w:rPr>
                <w:rFonts w:cstheme="minorHAnsi"/>
                <w:snapToGrid w:val="0"/>
                <w:kern w:val="28"/>
                <w:szCs w:val="18"/>
                <w:lang w:eastAsia="de-DE"/>
              </w:rPr>
            </w:pPr>
          </w:p>
        </w:tc>
        <w:tc>
          <w:tcPr>
            <w:tcW w:w="1701" w:type="dxa"/>
          </w:tcPr>
          <w:p w14:paraId="24EB6EBF" w14:textId="67E90249" w:rsidR="00A22525" w:rsidRPr="00654429" w:rsidRDefault="00A22525" w:rsidP="00A2252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New </w:t>
            </w:r>
            <w:r w:rsidR="00886C10" w:rsidRPr="00654429">
              <w:rPr>
                <w:rFonts w:cstheme="minorHAnsi"/>
                <w:szCs w:val="18"/>
                <w:lang w:eastAsia="en-GB"/>
              </w:rPr>
              <w:t>or revise</w:t>
            </w:r>
            <w:r w:rsidR="004C262D" w:rsidRPr="00654429">
              <w:rPr>
                <w:rFonts w:cstheme="minorHAnsi"/>
                <w:szCs w:val="18"/>
                <w:lang w:eastAsia="en-GB"/>
              </w:rPr>
              <w:t>d</w:t>
            </w:r>
            <w:r w:rsidR="00886C10" w:rsidRPr="00654429">
              <w:rPr>
                <w:rFonts w:cstheme="minorHAnsi"/>
                <w:szCs w:val="18"/>
                <w:lang w:eastAsia="en-GB"/>
              </w:rPr>
              <w:t xml:space="preserve"> </w:t>
            </w:r>
            <w:r w:rsidR="004C262D" w:rsidRPr="00654429">
              <w:rPr>
                <w:rFonts w:cstheme="minorHAnsi"/>
                <w:szCs w:val="18"/>
                <w:lang w:eastAsia="en-GB"/>
              </w:rPr>
              <w:t>guideline</w:t>
            </w:r>
          </w:p>
        </w:tc>
        <w:tc>
          <w:tcPr>
            <w:tcW w:w="1134" w:type="dxa"/>
          </w:tcPr>
          <w:p w14:paraId="770469C1" w14:textId="5671F40C" w:rsidR="00A22525" w:rsidRPr="00654429" w:rsidRDefault="00A22525" w:rsidP="00A2252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7F59FF2E" w14:textId="3D61E2D0" w:rsidR="00A22525" w:rsidRPr="00654429" w:rsidRDefault="00A22525" w:rsidP="00A2252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3A9F8178" w14:textId="77777777" w:rsidR="00A22525" w:rsidRPr="00654429" w:rsidRDefault="00A22525" w:rsidP="00A22525">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BB3900" w:rsidRPr="00654429" w14:paraId="47EA3325"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3B9D1C3D" w14:textId="77777777" w:rsidR="00BB3900" w:rsidRPr="00654429" w:rsidRDefault="00BB3900" w:rsidP="00BB3900">
            <w:pPr>
              <w:rPr>
                <w:rFonts w:cstheme="minorHAnsi"/>
                <w:szCs w:val="18"/>
                <w:lang w:eastAsia="en-GB"/>
              </w:rPr>
            </w:pPr>
          </w:p>
        </w:tc>
        <w:tc>
          <w:tcPr>
            <w:tcW w:w="1275" w:type="dxa"/>
          </w:tcPr>
          <w:p w14:paraId="155133E5" w14:textId="77777777" w:rsidR="00BB3900" w:rsidRPr="00654429" w:rsidRDefault="00BB3900" w:rsidP="00BB390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67408299" w14:textId="3CDDACEB" w:rsidR="00BB3900" w:rsidRPr="00654429" w:rsidRDefault="00BB3900" w:rsidP="00BB3900">
            <w:pPr>
              <w:spacing w:line="240" w:lineRule="auto"/>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 xml:space="preserve">Review relevant sections of NAVGUIDE </w:t>
            </w:r>
            <w:r w:rsidR="008A2F73">
              <w:rPr>
                <w:rFonts w:cstheme="minorHAnsi"/>
                <w:szCs w:val="18"/>
              </w:rPr>
              <w:t>in cooperation with the</w:t>
            </w:r>
            <w:r w:rsidRPr="00654429">
              <w:rPr>
                <w:rFonts w:cstheme="minorHAnsi"/>
                <w:szCs w:val="18"/>
              </w:rPr>
              <w:t xml:space="preserve"> Secretariat</w:t>
            </w:r>
          </w:p>
        </w:tc>
        <w:tc>
          <w:tcPr>
            <w:tcW w:w="3969" w:type="dxa"/>
          </w:tcPr>
          <w:p w14:paraId="30DF2071" w14:textId="77777777" w:rsidR="00BB3900" w:rsidRPr="00654429" w:rsidRDefault="00BB3900" w:rsidP="00BB3900">
            <w:pPr>
              <w:cnfStyle w:val="000000000000" w:firstRow="0" w:lastRow="0" w:firstColumn="0" w:lastColumn="0" w:oddVBand="0" w:evenVBand="0" w:oddHBand="0" w:evenHBand="0" w:firstRowFirstColumn="0" w:firstRowLastColumn="0" w:lastRowFirstColumn="0" w:lastRowLastColumn="0"/>
              <w:rPr>
                <w:rFonts w:cstheme="minorHAnsi"/>
                <w:snapToGrid w:val="0"/>
                <w:kern w:val="28"/>
                <w:szCs w:val="18"/>
                <w:lang w:eastAsia="de-DE"/>
              </w:rPr>
            </w:pPr>
          </w:p>
        </w:tc>
        <w:tc>
          <w:tcPr>
            <w:tcW w:w="1701" w:type="dxa"/>
          </w:tcPr>
          <w:p w14:paraId="7AEC685D" w14:textId="3E2DA439" w:rsidR="00BB3900" w:rsidRPr="00654429" w:rsidRDefault="008A2F73" w:rsidP="00BB390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bCs/>
                <w:iCs/>
                <w:snapToGrid w:val="0"/>
                <w:szCs w:val="18"/>
              </w:rPr>
              <w:t xml:space="preserve">Revised </w:t>
            </w:r>
            <w:r w:rsidR="00BB3900" w:rsidRPr="00654429">
              <w:rPr>
                <w:rFonts w:cstheme="minorHAnsi"/>
                <w:bCs/>
                <w:iCs/>
                <w:snapToGrid w:val="0"/>
                <w:szCs w:val="18"/>
              </w:rPr>
              <w:t>NAVGUIDE</w:t>
            </w:r>
          </w:p>
        </w:tc>
        <w:tc>
          <w:tcPr>
            <w:tcW w:w="1134" w:type="dxa"/>
          </w:tcPr>
          <w:p w14:paraId="5A6CA567" w14:textId="3930CCB4" w:rsidR="00BB3900" w:rsidRPr="00654429" w:rsidRDefault="00BB3900" w:rsidP="00BB390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ins w:id="8" w:author="Sundklev Monica" w:date="2023-09-19T09:08:00Z">
              <w:r w:rsidR="004702B1">
                <w:rPr>
                  <w:rFonts w:cstheme="minorHAnsi"/>
                  <w:szCs w:val="18"/>
                  <w:lang w:eastAsia="en-GB"/>
                </w:rPr>
                <w:t>*</w:t>
              </w:r>
            </w:ins>
            <w:r w:rsidRPr="00654429">
              <w:rPr>
                <w:rFonts w:cstheme="minorHAnsi"/>
                <w:szCs w:val="18"/>
                <w:lang w:eastAsia="en-GB"/>
              </w:rPr>
              <w:t>, ENG, VTS, DTEC</w:t>
            </w:r>
          </w:p>
        </w:tc>
        <w:tc>
          <w:tcPr>
            <w:tcW w:w="1133" w:type="dxa"/>
          </w:tcPr>
          <w:p w14:paraId="151256BC" w14:textId="606D4F87" w:rsidR="00BB3900" w:rsidRPr="00654429" w:rsidRDefault="00BB3900" w:rsidP="00BB390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7B961680" w14:textId="77777777" w:rsidR="00BB3900" w:rsidRPr="00654429" w:rsidRDefault="00BB3900" w:rsidP="00BB3900">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65D9E4C2"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25204AB5" w14:textId="77777777" w:rsidR="00F84996" w:rsidRPr="00654429" w:rsidRDefault="00F84996" w:rsidP="00F84996">
            <w:pPr>
              <w:rPr>
                <w:rFonts w:cstheme="minorHAnsi"/>
                <w:szCs w:val="18"/>
                <w:lang w:eastAsia="en-GB"/>
              </w:rPr>
            </w:pPr>
          </w:p>
        </w:tc>
        <w:tc>
          <w:tcPr>
            <w:tcW w:w="1275" w:type="dxa"/>
          </w:tcPr>
          <w:p w14:paraId="62DEBDB2"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16203B7F" w14:textId="2339EC8F" w:rsidR="00F84996" w:rsidRPr="00654429" w:rsidRDefault="00F84996" w:rsidP="00F84996">
            <w:pPr>
              <w:spacing w:line="240" w:lineRule="auto"/>
              <w:cnfStyle w:val="000000100000" w:firstRow="0" w:lastRow="0" w:firstColumn="0" w:lastColumn="0" w:oddVBand="0" w:evenVBand="0" w:oddHBand="1" w:evenHBand="0" w:firstRowFirstColumn="0" w:firstRowLastColumn="0" w:lastRowFirstColumn="0" w:lastRowLastColumn="0"/>
              <w:rPr>
                <w:rFonts w:cstheme="minorHAnsi"/>
                <w:szCs w:val="18"/>
              </w:rPr>
            </w:pPr>
            <w:r w:rsidRPr="001E471F">
              <w:rPr>
                <w:rFonts w:ascii="Calibri" w:hAnsi="Calibri" w:cs="Calibri"/>
                <w:color w:val="000000"/>
                <w:szCs w:val="18"/>
              </w:rPr>
              <w:t>Develop</w:t>
            </w:r>
            <w:r>
              <w:rPr>
                <w:rFonts w:ascii="Calibri" w:hAnsi="Calibri" w:cs="Calibri"/>
                <w:color w:val="000000"/>
                <w:szCs w:val="18"/>
              </w:rPr>
              <w:t xml:space="preserve"> </w:t>
            </w:r>
            <w:r w:rsidRPr="001E471F">
              <w:rPr>
                <w:rFonts w:ascii="Calibri" w:hAnsi="Calibri" w:cs="Calibri"/>
                <w:color w:val="000000"/>
                <w:szCs w:val="18"/>
              </w:rPr>
              <w:t xml:space="preserve">guidance on the provision of </w:t>
            </w:r>
            <w:r>
              <w:rPr>
                <w:rFonts w:ascii="Calibri" w:hAnsi="Calibri" w:cs="Calibri"/>
                <w:color w:val="000000"/>
                <w:szCs w:val="18"/>
              </w:rPr>
              <w:t xml:space="preserve">Marine </w:t>
            </w:r>
            <w:proofErr w:type="spellStart"/>
            <w:r w:rsidRPr="001E471F">
              <w:rPr>
                <w:rFonts w:ascii="Calibri" w:hAnsi="Calibri" w:cs="Calibri"/>
                <w:color w:val="000000"/>
                <w:szCs w:val="18"/>
              </w:rPr>
              <w:t>AtoN</w:t>
            </w:r>
            <w:proofErr w:type="spellEnd"/>
            <w:r w:rsidRPr="001E471F">
              <w:rPr>
                <w:rFonts w:ascii="Calibri" w:hAnsi="Calibri" w:cs="Calibri"/>
                <w:color w:val="000000"/>
                <w:szCs w:val="18"/>
              </w:rPr>
              <w:t xml:space="preserve"> for autonomous vehicle/vessel operations (Maritime Autonomous Surface Ship, MASS)</w:t>
            </w:r>
            <w:r>
              <w:rPr>
                <w:rFonts w:ascii="Calibri" w:hAnsi="Calibri" w:cs="Calibri"/>
                <w:color w:val="000000"/>
                <w:szCs w:val="18"/>
              </w:rPr>
              <w:t xml:space="preserve">. </w:t>
            </w:r>
          </w:p>
        </w:tc>
        <w:tc>
          <w:tcPr>
            <w:tcW w:w="3969" w:type="dxa"/>
          </w:tcPr>
          <w:p w14:paraId="6D9724D7" w14:textId="2B8704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napToGrid w:val="0"/>
                <w:kern w:val="28"/>
                <w:szCs w:val="18"/>
                <w:lang w:eastAsia="de-DE"/>
              </w:rPr>
            </w:pPr>
            <w:r>
              <w:rPr>
                <w:rFonts w:cs="Arial"/>
                <w:snapToGrid w:val="0"/>
                <w:kern w:val="28"/>
                <w:szCs w:val="18"/>
                <w:lang w:eastAsia="de-DE"/>
              </w:rPr>
              <w:t xml:space="preserve">The Guideline will be continued leaded by </w:t>
            </w:r>
            <w:r w:rsidR="0059047D">
              <w:rPr>
                <w:rFonts w:cs="Arial"/>
                <w:snapToGrid w:val="0"/>
                <w:kern w:val="28"/>
                <w:szCs w:val="18"/>
                <w:lang w:eastAsia="de-DE"/>
              </w:rPr>
              <w:t>DTEC</w:t>
            </w:r>
          </w:p>
        </w:tc>
        <w:tc>
          <w:tcPr>
            <w:tcW w:w="1701" w:type="dxa"/>
          </w:tcPr>
          <w:p w14:paraId="5A6D44AA" w14:textId="75C322FE"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bCs/>
                <w:iCs/>
                <w:snapToGrid w:val="0"/>
                <w:szCs w:val="18"/>
              </w:rPr>
            </w:pPr>
            <w:r w:rsidRPr="00654429">
              <w:rPr>
                <w:rFonts w:cstheme="minorHAnsi"/>
                <w:szCs w:val="18"/>
                <w:lang w:eastAsia="en-GB"/>
              </w:rPr>
              <w:t xml:space="preserve">New </w:t>
            </w:r>
            <w:r w:rsidR="00B5798B">
              <w:rPr>
                <w:rFonts w:cstheme="minorHAnsi"/>
                <w:szCs w:val="18"/>
                <w:lang w:eastAsia="en-GB"/>
              </w:rPr>
              <w:t>G</w:t>
            </w:r>
            <w:r w:rsidRPr="00654429">
              <w:rPr>
                <w:rFonts w:cstheme="minorHAnsi"/>
                <w:szCs w:val="18"/>
                <w:lang w:eastAsia="en-GB"/>
              </w:rPr>
              <w:t>uideline</w:t>
            </w:r>
          </w:p>
        </w:tc>
        <w:tc>
          <w:tcPr>
            <w:tcW w:w="1134" w:type="dxa"/>
          </w:tcPr>
          <w:p w14:paraId="2CF011A4" w14:textId="289EC7FB"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ascii="Calibri" w:hAnsi="Calibri" w:cs="Calibri"/>
                <w:szCs w:val="18"/>
                <w:lang w:eastAsia="en-GB"/>
              </w:rPr>
              <w:t>ARM, ENG, DETC*, VTS</w:t>
            </w:r>
          </w:p>
        </w:tc>
        <w:tc>
          <w:tcPr>
            <w:tcW w:w="1133" w:type="dxa"/>
          </w:tcPr>
          <w:p w14:paraId="10E178ED"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34E8E65A"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36EEEBF7"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6951A47B" w14:textId="77777777" w:rsidR="00F84996" w:rsidRPr="00654429" w:rsidRDefault="00F84996" w:rsidP="00F84996">
            <w:pPr>
              <w:rPr>
                <w:rFonts w:cstheme="minorHAnsi"/>
                <w:szCs w:val="18"/>
                <w:lang w:eastAsia="en-GB"/>
              </w:rPr>
            </w:pPr>
          </w:p>
        </w:tc>
        <w:tc>
          <w:tcPr>
            <w:tcW w:w="1275" w:type="dxa"/>
          </w:tcPr>
          <w:p w14:paraId="7C1FFD90" w14:textId="74DD48DD" w:rsidR="00F84996" w:rsidRPr="00654429" w:rsidRDefault="00BA656B"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ins w:id="9" w:author="Sundklev Monica" w:date="2023-09-18T16:27:00Z">
              <w:r>
                <w:rPr>
                  <w:rFonts w:eastAsia="Calibri" w:cstheme="minorHAnsi"/>
                  <w:szCs w:val="18"/>
                  <w:lang w:eastAsia="en-GB"/>
                </w:rPr>
                <w:t>S1010.2</w:t>
              </w:r>
            </w:ins>
            <w:del w:id="10" w:author="Sundklev Monica" w:date="2023-09-18T16:27:00Z">
              <w:r w:rsidR="00F84996" w:rsidRPr="00654429" w:rsidDel="00BA656B">
                <w:rPr>
                  <w:rFonts w:eastAsia="Calibri" w:cstheme="minorHAnsi"/>
                  <w:szCs w:val="18"/>
                  <w:lang w:eastAsia="en-GB"/>
                </w:rPr>
                <w:delText>1.2</w:delText>
              </w:r>
            </w:del>
            <w:r w:rsidR="00F84996" w:rsidRPr="00654429">
              <w:rPr>
                <w:rFonts w:eastAsia="Calibri" w:cstheme="minorHAnsi"/>
                <w:szCs w:val="18"/>
                <w:lang w:eastAsia="en-GB"/>
              </w:rPr>
              <w:t xml:space="preserve"> Obligations and regulatory compliance</w:t>
            </w:r>
          </w:p>
        </w:tc>
        <w:tc>
          <w:tcPr>
            <w:tcW w:w="3969" w:type="dxa"/>
          </w:tcPr>
          <w:p w14:paraId="724F7951" w14:textId="42F4AF85"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bCs/>
                <w:iCs/>
                <w:szCs w:val="18"/>
              </w:rPr>
              <w:t>Consider developing guidance on the certification of technical equipment, information systems and technical infrastructure related to MASS in the domain of IALA</w:t>
            </w:r>
          </w:p>
        </w:tc>
        <w:tc>
          <w:tcPr>
            <w:tcW w:w="3969" w:type="dxa"/>
          </w:tcPr>
          <w:p w14:paraId="6DEE09F1" w14:textId="4AA5C0EA" w:rsidR="00F84996" w:rsidRPr="00654429" w:rsidRDefault="0059047D"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Pr>
                <w:rFonts w:cstheme="minorHAnsi"/>
                <w:szCs w:val="18"/>
                <w:u w:color="000000"/>
              </w:rPr>
              <w:t>Develop a guideline</w:t>
            </w:r>
            <w:r w:rsidR="00F84996" w:rsidRPr="00A81CF3">
              <w:rPr>
                <w:rFonts w:cstheme="minorHAnsi"/>
                <w:szCs w:val="18"/>
                <w:u w:color="000000"/>
              </w:rPr>
              <w:t xml:space="preserve"> on the certification of technical MASS equipment, information systems, and technical infrastructure within the domain of IALA.</w:t>
            </w:r>
          </w:p>
        </w:tc>
        <w:tc>
          <w:tcPr>
            <w:tcW w:w="1701" w:type="dxa"/>
          </w:tcPr>
          <w:p w14:paraId="60004395" w14:textId="54462C38" w:rsidR="00F84996" w:rsidRPr="00654429" w:rsidRDefault="00B5798B"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New Guideline</w:t>
            </w:r>
          </w:p>
        </w:tc>
        <w:tc>
          <w:tcPr>
            <w:tcW w:w="1134" w:type="dxa"/>
          </w:tcPr>
          <w:p w14:paraId="052D8DAA" w14:textId="0A4BB4AA"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 ENG, ARM, VTS</w:t>
            </w:r>
          </w:p>
        </w:tc>
        <w:tc>
          <w:tcPr>
            <w:tcW w:w="1133" w:type="dxa"/>
          </w:tcPr>
          <w:p w14:paraId="3FA060C4" w14:textId="1D0C82CA"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06AD06EA"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0A957DAE"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53D5B85C" w14:textId="77777777" w:rsidR="00F84996" w:rsidRPr="00654429" w:rsidRDefault="00F84996" w:rsidP="00F84996">
            <w:pPr>
              <w:rPr>
                <w:rFonts w:cstheme="minorHAnsi"/>
                <w:szCs w:val="18"/>
                <w:lang w:eastAsia="en-GB"/>
              </w:rPr>
            </w:pPr>
          </w:p>
        </w:tc>
        <w:tc>
          <w:tcPr>
            <w:tcW w:w="1275" w:type="dxa"/>
          </w:tcPr>
          <w:p w14:paraId="490E8B12"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eastAsia="Calibri" w:cstheme="minorHAnsi"/>
                <w:szCs w:val="18"/>
                <w:lang w:eastAsia="en-GB"/>
              </w:rPr>
            </w:pPr>
          </w:p>
        </w:tc>
        <w:tc>
          <w:tcPr>
            <w:tcW w:w="3969" w:type="dxa"/>
          </w:tcPr>
          <w:p w14:paraId="4DFA0FB9" w14:textId="40629BA1"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bCs/>
                <w:iCs/>
                <w:szCs w:val="18"/>
              </w:rPr>
              <w:t xml:space="preserve">Monitor IMO work on STCW and develop IMO submissions and supporting advice on amendments to STCW in respect of IALAs inclusion within the Convention to cover </w:t>
            </w:r>
            <w:proofErr w:type="spellStart"/>
            <w:r w:rsidRPr="00654429">
              <w:rPr>
                <w:rFonts w:cstheme="minorHAnsi"/>
                <w:bCs/>
                <w:iCs/>
                <w:szCs w:val="18"/>
              </w:rPr>
              <w:t>AtoN</w:t>
            </w:r>
            <w:proofErr w:type="spellEnd"/>
            <w:r w:rsidRPr="00654429">
              <w:rPr>
                <w:rFonts w:cstheme="minorHAnsi"/>
                <w:bCs/>
                <w:iCs/>
                <w:szCs w:val="18"/>
              </w:rPr>
              <w:t xml:space="preserve"> training for navigators.</w:t>
            </w:r>
          </w:p>
        </w:tc>
        <w:tc>
          <w:tcPr>
            <w:tcW w:w="3969" w:type="dxa"/>
          </w:tcPr>
          <w:p w14:paraId="0D3A126A" w14:textId="7365A649"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654429">
              <w:rPr>
                <w:rFonts w:cstheme="minorHAnsi"/>
                <w:szCs w:val="18"/>
                <w:u w:color="000000"/>
              </w:rPr>
              <w:t>Develop a training course and make relevant training material available to enhance mariners’ understanding of marine aids to navigation (</w:t>
            </w:r>
            <w:proofErr w:type="spellStart"/>
            <w:r w:rsidRPr="00654429">
              <w:rPr>
                <w:rFonts w:cstheme="minorHAnsi"/>
                <w:szCs w:val="18"/>
                <w:u w:color="000000"/>
              </w:rPr>
              <w:t>AtoN</w:t>
            </w:r>
            <w:proofErr w:type="spellEnd"/>
            <w:r w:rsidRPr="00654429">
              <w:rPr>
                <w:rFonts w:cstheme="minorHAnsi"/>
                <w:szCs w:val="18"/>
                <w:u w:color="000000"/>
              </w:rPr>
              <w:t>) and to facilitate the effective use thereof. IALA Model Course and IMO submission and IALA Secretariat representation at IMO HTW sub-committee session 10 onwards.</w:t>
            </w:r>
          </w:p>
        </w:tc>
        <w:tc>
          <w:tcPr>
            <w:tcW w:w="1701" w:type="dxa"/>
          </w:tcPr>
          <w:p w14:paraId="07E116B2" w14:textId="49BEFB96"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E3784F">
              <w:rPr>
                <w:rFonts w:cstheme="minorHAnsi"/>
                <w:szCs w:val="18"/>
                <w:lang w:eastAsia="en-GB"/>
              </w:rPr>
              <w:t>Input to relevant IMO meetings and update IMO Model course</w:t>
            </w:r>
          </w:p>
        </w:tc>
        <w:tc>
          <w:tcPr>
            <w:tcW w:w="1134" w:type="dxa"/>
          </w:tcPr>
          <w:p w14:paraId="61306841" w14:textId="637C970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191C6B4B" w14:textId="0402354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724CE260"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571A4E51"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5DE31C7E" w14:textId="726330F6" w:rsidR="00F84996" w:rsidRPr="00654429" w:rsidRDefault="00F84996" w:rsidP="00F84996">
            <w:pPr>
              <w:rPr>
                <w:rFonts w:cstheme="minorHAnsi"/>
                <w:szCs w:val="18"/>
                <w:lang w:eastAsia="en-GB"/>
              </w:rPr>
            </w:pPr>
          </w:p>
        </w:tc>
        <w:tc>
          <w:tcPr>
            <w:tcW w:w="1275" w:type="dxa"/>
          </w:tcPr>
          <w:p w14:paraId="6CC8F8B2" w14:textId="67C927A6" w:rsidR="00F84996" w:rsidRPr="00654429" w:rsidRDefault="00BA656B"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ins w:id="11" w:author="Sundklev Monica" w:date="2023-09-18T16:29:00Z">
              <w:r>
                <w:rPr>
                  <w:rFonts w:cstheme="minorHAnsi"/>
                  <w:szCs w:val="18"/>
                  <w:lang w:eastAsia="en-GB"/>
                </w:rPr>
                <w:t>S1010</w:t>
              </w:r>
            </w:ins>
            <w:del w:id="12" w:author="Sundklev Monica" w:date="2023-09-18T16:28:00Z">
              <w:r w:rsidR="00F84996" w:rsidRPr="00654429" w:rsidDel="00BA656B">
                <w:rPr>
                  <w:rFonts w:cstheme="minorHAnsi"/>
                  <w:szCs w:val="18"/>
                  <w:lang w:eastAsia="en-GB"/>
                </w:rPr>
                <w:delText>1</w:delText>
              </w:r>
            </w:del>
            <w:r w:rsidR="00F84996" w:rsidRPr="00654429">
              <w:rPr>
                <w:rFonts w:cstheme="minorHAnsi"/>
                <w:szCs w:val="18"/>
                <w:lang w:eastAsia="en-GB"/>
              </w:rPr>
              <w:t>.3 Level</w:t>
            </w:r>
            <w:ins w:id="13" w:author="Sundklev Monica" w:date="2023-09-18T16:29:00Z">
              <w:r>
                <w:rPr>
                  <w:rFonts w:cstheme="minorHAnsi"/>
                  <w:szCs w:val="18"/>
                  <w:lang w:eastAsia="en-GB"/>
                </w:rPr>
                <w:t>s</w:t>
              </w:r>
            </w:ins>
            <w:r w:rsidR="00F84996" w:rsidRPr="00654429">
              <w:rPr>
                <w:rFonts w:cstheme="minorHAnsi"/>
                <w:szCs w:val="18"/>
                <w:lang w:eastAsia="en-GB"/>
              </w:rPr>
              <w:t xml:space="preserve"> of service</w:t>
            </w:r>
            <w:ins w:id="14" w:author="Sundklev Monica" w:date="2023-09-19T09:18:00Z">
              <w:r w:rsidR="004702B1">
                <w:t xml:space="preserve"> </w:t>
              </w:r>
              <w:r w:rsidR="004702B1" w:rsidRPr="004702B1">
                <w:rPr>
                  <w:rFonts w:cstheme="minorHAnsi"/>
                  <w:szCs w:val="18"/>
                  <w:lang w:eastAsia="en-GB"/>
                </w:rPr>
                <w:t>(objectives, availability and categories)</w:t>
              </w:r>
            </w:ins>
          </w:p>
        </w:tc>
        <w:tc>
          <w:tcPr>
            <w:tcW w:w="3969" w:type="dxa"/>
          </w:tcPr>
          <w:p w14:paraId="57D19CB0"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74F9A638" w14:textId="3BAA078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701" w:type="dxa"/>
          </w:tcPr>
          <w:p w14:paraId="669C35C0" w14:textId="337C9E0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134" w:type="dxa"/>
          </w:tcPr>
          <w:p w14:paraId="286A9F5E" w14:textId="1A6F1B72"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133" w:type="dxa"/>
          </w:tcPr>
          <w:p w14:paraId="1D7097B7" w14:textId="6B258BBF"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037914A9" w14:textId="32BD92C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618E4280"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5462C6C2" w14:textId="77777777" w:rsidR="00F84996" w:rsidRPr="00654429" w:rsidRDefault="00F84996" w:rsidP="00F84996">
            <w:pPr>
              <w:rPr>
                <w:rFonts w:cstheme="minorHAnsi"/>
                <w:szCs w:val="18"/>
                <w:lang w:eastAsia="en-GB"/>
              </w:rPr>
            </w:pPr>
          </w:p>
        </w:tc>
        <w:tc>
          <w:tcPr>
            <w:tcW w:w="1275" w:type="dxa"/>
          </w:tcPr>
          <w:p w14:paraId="6C6FD0DF" w14:textId="5B3C7A2E" w:rsidR="00F84996" w:rsidRPr="00654429" w:rsidRDefault="00BA656B"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ins w:id="15" w:author="Sundklev Monica" w:date="2023-09-18T16:29:00Z">
              <w:r>
                <w:rPr>
                  <w:rFonts w:cstheme="minorHAnsi"/>
                  <w:szCs w:val="18"/>
                  <w:lang w:eastAsia="en-GB"/>
                </w:rPr>
                <w:t>S1010</w:t>
              </w:r>
            </w:ins>
            <w:del w:id="16" w:author="Sundklev Monica" w:date="2023-09-18T16:29:00Z">
              <w:r w:rsidR="00F84996" w:rsidRPr="00654429" w:rsidDel="00BA656B">
                <w:rPr>
                  <w:rFonts w:cstheme="minorHAnsi"/>
                  <w:szCs w:val="18"/>
                  <w:lang w:eastAsia="en-GB"/>
                </w:rPr>
                <w:delText>1</w:delText>
              </w:r>
            </w:del>
            <w:r w:rsidR="00F84996" w:rsidRPr="00654429">
              <w:rPr>
                <w:rFonts w:cstheme="minorHAnsi"/>
                <w:szCs w:val="18"/>
                <w:lang w:eastAsia="en-GB"/>
              </w:rPr>
              <w:t>.4 Risk management</w:t>
            </w:r>
          </w:p>
        </w:tc>
        <w:tc>
          <w:tcPr>
            <w:tcW w:w="3969" w:type="dxa"/>
          </w:tcPr>
          <w:p w14:paraId="18ACF765" w14:textId="30699A8B"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bCs/>
                <w:iCs/>
                <w:szCs w:val="18"/>
                <w:lang w:eastAsia="en-GB"/>
              </w:rPr>
              <w:t>Develop Guidance on Risk Assessment and Certification Methods in the context of e-Navigation</w:t>
            </w:r>
          </w:p>
        </w:tc>
        <w:tc>
          <w:tcPr>
            <w:tcW w:w="3969" w:type="dxa"/>
          </w:tcPr>
          <w:p w14:paraId="3E9BA540" w14:textId="22762E30"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Development of guidance documents on Risk Assessment and Certification Methods in the context of e-Navigation.</w:t>
            </w:r>
          </w:p>
        </w:tc>
        <w:tc>
          <w:tcPr>
            <w:tcW w:w="1701" w:type="dxa"/>
          </w:tcPr>
          <w:p w14:paraId="741F4DA1" w14:textId="58DEBFB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Recommendation or Guideline</w:t>
            </w:r>
          </w:p>
        </w:tc>
        <w:tc>
          <w:tcPr>
            <w:tcW w:w="1134" w:type="dxa"/>
          </w:tcPr>
          <w:p w14:paraId="6FF22155" w14:textId="42EBB6C0"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3" w:type="dxa"/>
          </w:tcPr>
          <w:p w14:paraId="36F59FDB" w14:textId="63C1EF74"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080276A5"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0D823649"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26281FBF" w14:textId="77777777" w:rsidR="00F84996" w:rsidRPr="00654429" w:rsidRDefault="00F84996" w:rsidP="00F84996">
            <w:pPr>
              <w:rPr>
                <w:rFonts w:cstheme="minorHAnsi"/>
                <w:szCs w:val="18"/>
                <w:lang w:eastAsia="en-GB"/>
              </w:rPr>
            </w:pPr>
          </w:p>
        </w:tc>
        <w:tc>
          <w:tcPr>
            <w:tcW w:w="1275" w:type="dxa"/>
          </w:tcPr>
          <w:p w14:paraId="6C56B807"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55DED5FC" w14:textId="6514AA6A"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bCs/>
                <w:iCs/>
                <w:szCs w:val="18"/>
                <w:lang w:eastAsia="en-GB"/>
              </w:rPr>
            </w:pPr>
            <w:r w:rsidRPr="00654429">
              <w:rPr>
                <w:rFonts w:cstheme="minorHAnsi"/>
                <w:bCs/>
                <w:iCs/>
                <w:szCs w:val="18"/>
                <w:lang w:eastAsia="en-GB"/>
              </w:rPr>
              <w:t>Review Risk Management related documentation. Update as per ongoing risk toolbox developments.</w:t>
            </w:r>
          </w:p>
        </w:tc>
        <w:tc>
          <w:tcPr>
            <w:tcW w:w="3969" w:type="dxa"/>
          </w:tcPr>
          <w:p w14:paraId="60C3FEAF"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701" w:type="dxa"/>
          </w:tcPr>
          <w:p w14:paraId="5A0E6D1E" w14:textId="03EF1FB3"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Reviewed recommendations and guidelines</w:t>
            </w:r>
          </w:p>
        </w:tc>
        <w:tc>
          <w:tcPr>
            <w:tcW w:w="1134" w:type="dxa"/>
          </w:tcPr>
          <w:p w14:paraId="767D072A" w14:textId="26AA577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3588CC59" w14:textId="220C241D"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5C142FFF"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33BD2EA8"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7B7C02BB" w14:textId="77777777" w:rsidR="00F84996" w:rsidRPr="00654429" w:rsidRDefault="00F84996" w:rsidP="00F84996">
            <w:pPr>
              <w:rPr>
                <w:rFonts w:cstheme="minorHAnsi"/>
                <w:szCs w:val="18"/>
                <w:lang w:eastAsia="en-GB"/>
              </w:rPr>
            </w:pPr>
          </w:p>
        </w:tc>
        <w:tc>
          <w:tcPr>
            <w:tcW w:w="1275" w:type="dxa"/>
          </w:tcPr>
          <w:p w14:paraId="5F81AF5A"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0D30ED6F" w14:textId="486A061E"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bCs/>
                <w:iCs/>
                <w:szCs w:val="18"/>
                <w:lang w:eastAsia="en-GB"/>
              </w:rPr>
            </w:pPr>
            <w:r w:rsidRPr="00F0296B">
              <w:rPr>
                <w:rFonts w:cstheme="minorHAnsi"/>
                <w:bCs/>
                <w:iCs/>
                <w:szCs w:val="18"/>
                <w:lang w:eastAsia="en-GB"/>
              </w:rPr>
              <w:t>Consider</w:t>
            </w:r>
            <w:r w:rsidRPr="00654429">
              <w:rPr>
                <w:rFonts w:cstheme="minorHAnsi"/>
                <w:bCs/>
                <w:iCs/>
                <w:szCs w:val="18"/>
                <w:lang w:eastAsia="en-GB"/>
              </w:rPr>
              <w:t xml:space="preserve"> the development of IALA as a facilitator for an ISAC (Information Sharing and Analysis Centre) in relation to cyber security.</w:t>
            </w:r>
          </w:p>
        </w:tc>
        <w:tc>
          <w:tcPr>
            <w:tcW w:w="3969" w:type="dxa"/>
          </w:tcPr>
          <w:p w14:paraId="291177B8" w14:textId="6303AB3B"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Pr>
                <w:rFonts w:cstheme="minorHAnsi"/>
                <w:szCs w:val="18"/>
              </w:rPr>
              <w:t xml:space="preserve">Reference the result of the IALA </w:t>
            </w:r>
            <w:r w:rsidRPr="00654429">
              <w:rPr>
                <w:rFonts w:cstheme="minorHAnsi"/>
                <w:szCs w:val="18"/>
              </w:rPr>
              <w:t>Cyber Security workshop</w:t>
            </w:r>
            <w:r>
              <w:rPr>
                <w:rFonts w:cstheme="minorHAnsi"/>
                <w:szCs w:val="18"/>
              </w:rPr>
              <w:t>.</w:t>
            </w:r>
          </w:p>
        </w:tc>
        <w:tc>
          <w:tcPr>
            <w:tcW w:w="1701" w:type="dxa"/>
          </w:tcPr>
          <w:p w14:paraId="1E2A90C2" w14:textId="12093929"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Discussion paper on ISAC </w:t>
            </w:r>
            <w:r w:rsidRPr="00654429">
              <w:rPr>
                <w:rFonts w:cstheme="minorHAnsi"/>
                <w:bCs/>
                <w:iCs/>
                <w:szCs w:val="18"/>
                <w:lang w:eastAsia="en-GB"/>
              </w:rPr>
              <w:t>(Information Sharing and Analysis Centre)</w:t>
            </w:r>
          </w:p>
        </w:tc>
        <w:tc>
          <w:tcPr>
            <w:tcW w:w="1134" w:type="dxa"/>
          </w:tcPr>
          <w:p w14:paraId="62001DD1" w14:textId="471A5C79"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3984D5BC" w14:textId="46D2206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38085BF9"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1BB3B18A"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3DF5C36F" w14:textId="77777777" w:rsidR="00F84996" w:rsidRPr="00654429" w:rsidRDefault="00F84996" w:rsidP="00F84996">
            <w:pPr>
              <w:rPr>
                <w:rFonts w:cstheme="minorHAnsi"/>
                <w:szCs w:val="18"/>
                <w:lang w:eastAsia="en-GB"/>
              </w:rPr>
            </w:pPr>
          </w:p>
        </w:tc>
        <w:tc>
          <w:tcPr>
            <w:tcW w:w="1275" w:type="dxa"/>
          </w:tcPr>
          <w:p w14:paraId="18573D10"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65CE4A14" w14:textId="7165380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bCs/>
                <w:iCs/>
                <w:szCs w:val="18"/>
                <w:lang w:eastAsia="en-GB"/>
              </w:rPr>
            </w:pPr>
            <w:r w:rsidRPr="00654429">
              <w:rPr>
                <w:rFonts w:cstheme="minorHAnsi"/>
                <w:bCs/>
                <w:iCs/>
                <w:szCs w:val="18"/>
                <w:lang w:eastAsia="en-GB"/>
              </w:rPr>
              <w:t>Develop a method to quantify and evaluate various risk mitigation options</w:t>
            </w:r>
          </w:p>
        </w:tc>
        <w:tc>
          <w:tcPr>
            <w:tcW w:w="3969" w:type="dxa"/>
          </w:tcPr>
          <w:p w14:paraId="35FCD51B"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701" w:type="dxa"/>
          </w:tcPr>
          <w:p w14:paraId="3F883F9B" w14:textId="3D078A88"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Revised guidelines</w:t>
            </w:r>
          </w:p>
        </w:tc>
        <w:tc>
          <w:tcPr>
            <w:tcW w:w="1134" w:type="dxa"/>
          </w:tcPr>
          <w:p w14:paraId="68FCEC22" w14:textId="5E4CD1E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49FBB17D" w14:textId="0631441E"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57D4D9C8"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58036F7C"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4F038CCB" w14:textId="77777777" w:rsidR="00F84996" w:rsidRPr="00654429" w:rsidRDefault="00F84996" w:rsidP="00F84996">
            <w:pPr>
              <w:rPr>
                <w:rFonts w:cstheme="minorHAnsi"/>
                <w:szCs w:val="18"/>
                <w:lang w:eastAsia="en-GB"/>
              </w:rPr>
            </w:pPr>
          </w:p>
        </w:tc>
        <w:tc>
          <w:tcPr>
            <w:tcW w:w="1275" w:type="dxa"/>
          </w:tcPr>
          <w:p w14:paraId="563D373D"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057D03CB" w14:textId="453754D4"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bCs/>
                <w:iCs/>
                <w:szCs w:val="18"/>
                <w:lang w:eastAsia="en-GB"/>
              </w:rPr>
            </w:pPr>
            <w:r w:rsidRPr="00654429">
              <w:rPr>
                <w:rFonts w:cstheme="minorHAnsi"/>
                <w:bCs/>
                <w:iCs/>
                <w:szCs w:val="18"/>
                <w:lang w:eastAsia="en-GB"/>
              </w:rPr>
              <w:t>Encourage IALA members and other organisations to share historic AIS and other vessel tracking data with IALA. IALA aims to use such data for risk assessment, research and training purposes.</w:t>
            </w:r>
          </w:p>
        </w:tc>
        <w:tc>
          <w:tcPr>
            <w:tcW w:w="3969" w:type="dxa"/>
          </w:tcPr>
          <w:p w14:paraId="2807340D" w14:textId="0A04E61C"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Review existing guidance (including G1086) and develop new guidance to assist IALA in its aim to gather historic AIS and other vessel tracking data.</w:t>
            </w:r>
          </w:p>
        </w:tc>
        <w:tc>
          <w:tcPr>
            <w:tcW w:w="1701" w:type="dxa"/>
          </w:tcPr>
          <w:p w14:paraId="37649E21" w14:textId="76BE328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Revised guidelines</w:t>
            </w:r>
          </w:p>
        </w:tc>
        <w:tc>
          <w:tcPr>
            <w:tcW w:w="1134" w:type="dxa"/>
          </w:tcPr>
          <w:p w14:paraId="2A1335CD" w14:textId="2CB62B5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3E03BCD5" w14:textId="2B0EF7A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30701C89"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38B4D804"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2166724A" w14:textId="77777777" w:rsidR="00F84996" w:rsidRPr="00654429" w:rsidRDefault="00F84996" w:rsidP="00F84996">
            <w:pPr>
              <w:rPr>
                <w:rFonts w:cstheme="minorHAnsi"/>
                <w:szCs w:val="18"/>
                <w:lang w:eastAsia="en-GB"/>
              </w:rPr>
            </w:pPr>
          </w:p>
        </w:tc>
        <w:tc>
          <w:tcPr>
            <w:tcW w:w="1275" w:type="dxa"/>
          </w:tcPr>
          <w:p w14:paraId="723B4716"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67231EC3" w14:textId="5A1AC4A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bCs/>
                <w:iCs/>
                <w:szCs w:val="18"/>
                <w:lang w:eastAsia="en-GB"/>
              </w:rPr>
            </w:pPr>
            <w:r w:rsidRPr="00654429">
              <w:rPr>
                <w:rFonts w:cstheme="minorHAnsi"/>
                <w:bCs/>
                <w:iCs/>
                <w:szCs w:val="18"/>
                <w:lang w:eastAsia="en-GB"/>
              </w:rPr>
              <w:t>Conduct a global scan of current risk analysis tools and identify potential candidates for inclusion within the IALA Risk Management Toolbox.</w:t>
            </w:r>
          </w:p>
        </w:tc>
        <w:tc>
          <w:tcPr>
            <w:tcW w:w="3969" w:type="dxa"/>
          </w:tcPr>
          <w:p w14:paraId="495FFDC6"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701" w:type="dxa"/>
          </w:tcPr>
          <w:p w14:paraId="02977418" w14:textId="470ED59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Risk management toolbox s</w:t>
            </w:r>
            <w:r w:rsidRPr="00654429">
              <w:rPr>
                <w:rFonts w:cstheme="minorHAnsi"/>
                <w:szCs w:val="18"/>
                <w:lang w:eastAsia="en-GB"/>
              </w:rPr>
              <w:t>urvey</w:t>
            </w:r>
          </w:p>
        </w:tc>
        <w:tc>
          <w:tcPr>
            <w:tcW w:w="1134" w:type="dxa"/>
          </w:tcPr>
          <w:p w14:paraId="074D640F" w14:textId="1A13F9C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3F0454CA" w14:textId="7840C4A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2435A2D7"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6C3EE094"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0310C362" w14:textId="77777777" w:rsidR="00F84996" w:rsidRPr="00654429" w:rsidRDefault="00F84996" w:rsidP="00F84996">
            <w:pPr>
              <w:rPr>
                <w:rFonts w:cstheme="minorHAnsi"/>
                <w:szCs w:val="18"/>
                <w:lang w:eastAsia="en-GB"/>
              </w:rPr>
            </w:pPr>
          </w:p>
        </w:tc>
        <w:tc>
          <w:tcPr>
            <w:tcW w:w="1275" w:type="dxa"/>
          </w:tcPr>
          <w:p w14:paraId="35244B76"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4C6FC4F0" w14:textId="62F05C3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bCs/>
                <w:iCs/>
                <w:szCs w:val="18"/>
                <w:lang w:eastAsia="en-GB"/>
              </w:rPr>
            </w:pPr>
            <w:r w:rsidRPr="00654429">
              <w:rPr>
                <w:rFonts w:cstheme="minorHAnsi"/>
                <w:bCs/>
                <w:iCs/>
                <w:szCs w:val="18"/>
                <w:lang w:eastAsia="en-GB"/>
              </w:rPr>
              <w:t xml:space="preserve">Monitor the IRMAS reporting tool, ensuring it meets the requirements for future records of risk </w:t>
            </w:r>
            <w:r w:rsidRPr="00654429">
              <w:rPr>
                <w:rFonts w:cstheme="minorHAnsi"/>
                <w:bCs/>
                <w:iCs/>
                <w:szCs w:val="18"/>
                <w:lang w:eastAsia="en-GB"/>
              </w:rPr>
              <w:lastRenderedPageBreak/>
              <w:t>management. Ensure the form is modified as required.</w:t>
            </w:r>
          </w:p>
        </w:tc>
        <w:tc>
          <w:tcPr>
            <w:tcW w:w="3969" w:type="dxa"/>
          </w:tcPr>
          <w:p w14:paraId="76E2F836"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1701" w:type="dxa"/>
          </w:tcPr>
          <w:p w14:paraId="7C592554" w14:textId="580F4C0A"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commentRangeStart w:id="17"/>
            <w:r w:rsidRPr="00654429">
              <w:rPr>
                <w:rFonts w:cstheme="minorHAnsi"/>
                <w:szCs w:val="18"/>
                <w:lang w:eastAsia="en-GB"/>
              </w:rPr>
              <w:t>Reportage</w:t>
            </w:r>
            <w:commentRangeEnd w:id="17"/>
            <w:r w:rsidR="005A56A3">
              <w:rPr>
                <w:rStyle w:val="CommentReference"/>
              </w:rPr>
              <w:commentReference w:id="17"/>
            </w:r>
          </w:p>
        </w:tc>
        <w:tc>
          <w:tcPr>
            <w:tcW w:w="1134" w:type="dxa"/>
          </w:tcPr>
          <w:p w14:paraId="02F9EF25" w14:textId="29AC87C6"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49581A02" w14:textId="67C5DAFD"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53EAA814"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6A1DA24B"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7AB4B83C" w14:textId="77777777" w:rsidR="00F84996" w:rsidRPr="00654429" w:rsidRDefault="00F84996" w:rsidP="00F84996">
            <w:pPr>
              <w:rPr>
                <w:rFonts w:cstheme="minorHAnsi"/>
                <w:szCs w:val="18"/>
                <w:lang w:eastAsia="en-GB"/>
              </w:rPr>
            </w:pPr>
          </w:p>
        </w:tc>
        <w:tc>
          <w:tcPr>
            <w:tcW w:w="1275" w:type="dxa"/>
          </w:tcPr>
          <w:p w14:paraId="020CBF00"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3E081760" w14:textId="4404AB0E"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bCs/>
                <w:iCs/>
                <w:szCs w:val="18"/>
                <w:lang w:eastAsia="en-GB"/>
              </w:rPr>
            </w:pPr>
            <w:r w:rsidRPr="00654429">
              <w:rPr>
                <w:rFonts w:cstheme="minorHAnsi"/>
                <w:bCs/>
                <w:iCs/>
                <w:szCs w:val="18"/>
                <w:lang w:eastAsia="en-GB"/>
              </w:rPr>
              <w:t>Ensure long term sustainable supportability for IWRAP Software.</w:t>
            </w:r>
          </w:p>
        </w:tc>
        <w:tc>
          <w:tcPr>
            <w:tcW w:w="3969" w:type="dxa"/>
          </w:tcPr>
          <w:p w14:paraId="57759671" w14:textId="274BA0CA"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701" w:type="dxa"/>
          </w:tcPr>
          <w:p w14:paraId="5519525A"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134" w:type="dxa"/>
          </w:tcPr>
          <w:p w14:paraId="477936B7" w14:textId="6E7E9C78"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1034D32A" w14:textId="2C6F1A51"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5595AD13"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5A23BFBF"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7FD7BE88" w14:textId="77777777" w:rsidR="00F84996" w:rsidRPr="00654429" w:rsidRDefault="00F84996" w:rsidP="00F84996">
            <w:pPr>
              <w:rPr>
                <w:rFonts w:cstheme="minorHAnsi"/>
                <w:szCs w:val="18"/>
                <w:lang w:eastAsia="en-GB"/>
              </w:rPr>
            </w:pPr>
          </w:p>
        </w:tc>
        <w:tc>
          <w:tcPr>
            <w:tcW w:w="1275" w:type="dxa"/>
          </w:tcPr>
          <w:p w14:paraId="12B56E0E"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554BD24C" w14:textId="3D0532F9"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bCs/>
                <w:iCs/>
                <w:szCs w:val="18"/>
                <w:lang w:eastAsia="en-GB"/>
              </w:rPr>
            </w:pPr>
            <w:r w:rsidRPr="00654429">
              <w:rPr>
                <w:rFonts w:cstheme="minorHAnsi"/>
                <w:bCs/>
                <w:iCs/>
                <w:szCs w:val="18"/>
                <w:lang w:eastAsia="en-GB"/>
              </w:rPr>
              <w:t>Enhancing the safety and efficiency of navigation around offshore installations</w:t>
            </w:r>
          </w:p>
        </w:tc>
        <w:tc>
          <w:tcPr>
            <w:tcW w:w="3969" w:type="dxa"/>
          </w:tcPr>
          <w:p w14:paraId="58CF84D3" w14:textId="06465C65"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To develop comprehensive guidance that will assist members enhance the safety of navigation and environmental protection in / around offshore renewable energy installations (OREI).</w:t>
            </w:r>
          </w:p>
        </w:tc>
        <w:tc>
          <w:tcPr>
            <w:tcW w:w="1701" w:type="dxa"/>
          </w:tcPr>
          <w:p w14:paraId="2C277CFA" w14:textId="660EE804"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Guideline</w:t>
            </w:r>
          </w:p>
        </w:tc>
        <w:tc>
          <w:tcPr>
            <w:tcW w:w="1134" w:type="dxa"/>
          </w:tcPr>
          <w:p w14:paraId="01F252FF" w14:textId="5154B591"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ARM*,VTS</w:t>
            </w:r>
          </w:p>
        </w:tc>
        <w:tc>
          <w:tcPr>
            <w:tcW w:w="1133" w:type="dxa"/>
          </w:tcPr>
          <w:p w14:paraId="4866C1C0" w14:textId="3B0EEB4D"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2923B6AC"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7FDE2123"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73BB7B7A" w14:textId="77777777" w:rsidR="00F84996" w:rsidRPr="00654429" w:rsidRDefault="00F84996" w:rsidP="00F84996">
            <w:pPr>
              <w:rPr>
                <w:rFonts w:cstheme="minorHAnsi"/>
                <w:szCs w:val="18"/>
                <w:lang w:eastAsia="en-GB"/>
              </w:rPr>
            </w:pPr>
          </w:p>
        </w:tc>
        <w:tc>
          <w:tcPr>
            <w:tcW w:w="1275" w:type="dxa"/>
          </w:tcPr>
          <w:p w14:paraId="7A7CDD98"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234E0E2D" w14:textId="0F7B0CFE"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bCs/>
                <w:iCs/>
                <w:szCs w:val="18"/>
                <w:lang w:eastAsia="en-GB"/>
              </w:rPr>
            </w:pPr>
            <w:r w:rsidRPr="00654429">
              <w:rPr>
                <w:rFonts w:cstheme="minorHAnsi"/>
                <w:bCs/>
                <w:iCs/>
                <w:szCs w:val="18"/>
                <w:lang w:eastAsia="en-GB"/>
              </w:rPr>
              <w:t xml:space="preserve">Develop guidance on cyber security for Marine </w:t>
            </w:r>
            <w:proofErr w:type="spellStart"/>
            <w:r w:rsidRPr="00654429">
              <w:rPr>
                <w:rFonts w:cstheme="minorHAnsi"/>
                <w:bCs/>
                <w:iCs/>
                <w:szCs w:val="18"/>
                <w:lang w:eastAsia="en-GB"/>
              </w:rPr>
              <w:t>AtoN</w:t>
            </w:r>
            <w:proofErr w:type="spellEnd"/>
          </w:p>
        </w:tc>
        <w:tc>
          <w:tcPr>
            <w:tcW w:w="3969" w:type="dxa"/>
          </w:tcPr>
          <w:p w14:paraId="048294DD"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701" w:type="dxa"/>
          </w:tcPr>
          <w:p w14:paraId="2095A4D3" w14:textId="0F5C6D40"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Guideline</w:t>
            </w:r>
          </w:p>
        </w:tc>
        <w:tc>
          <w:tcPr>
            <w:tcW w:w="1134" w:type="dxa"/>
          </w:tcPr>
          <w:p w14:paraId="27E0F185" w14:textId="5DB191B0"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 VTS, ENG, DTEC</w:t>
            </w:r>
          </w:p>
        </w:tc>
        <w:tc>
          <w:tcPr>
            <w:tcW w:w="1133" w:type="dxa"/>
          </w:tcPr>
          <w:p w14:paraId="7B9E3E00" w14:textId="4D4FE174"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00BD792B"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20DBD8C6"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283D5F7B" w14:textId="77777777" w:rsidR="00F84996" w:rsidRPr="00654429" w:rsidRDefault="00F84996" w:rsidP="00F84996">
            <w:pPr>
              <w:rPr>
                <w:rFonts w:cstheme="minorHAnsi"/>
                <w:szCs w:val="18"/>
                <w:lang w:eastAsia="en-GB"/>
              </w:rPr>
            </w:pPr>
          </w:p>
        </w:tc>
        <w:tc>
          <w:tcPr>
            <w:tcW w:w="1275" w:type="dxa"/>
          </w:tcPr>
          <w:p w14:paraId="5584ABFA" w14:textId="4A917B12"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1.5 Quality management</w:t>
            </w:r>
          </w:p>
        </w:tc>
        <w:tc>
          <w:tcPr>
            <w:tcW w:w="3969" w:type="dxa"/>
          </w:tcPr>
          <w:p w14:paraId="5DC67BCC" w14:textId="45D89ADE"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bCs/>
                <w:iCs/>
                <w:szCs w:val="18"/>
                <w:lang w:eastAsia="en-GB"/>
              </w:rPr>
            </w:pPr>
            <w:r w:rsidRPr="00654429">
              <w:rPr>
                <w:rFonts w:cstheme="minorHAnsi"/>
                <w:szCs w:val="18"/>
              </w:rPr>
              <w:t>Develop a guideline on quality management system for VTS</w:t>
            </w:r>
          </w:p>
        </w:tc>
        <w:tc>
          <w:tcPr>
            <w:tcW w:w="3969" w:type="dxa"/>
          </w:tcPr>
          <w:p w14:paraId="2288231E" w14:textId="25418696"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Develop a guideline on quality management system for VTS</w:t>
            </w:r>
          </w:p>
        </w:tc>
        <w:tc>
          <w:tcPr>
            <w:tcW w:w="1701" w:type="dxa"/>
          </w:tcPr>
          <w:p w14:paraId="5BB7FFDA" w14:textId="42747194"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New </w:t>
            </w:r>
            <w:r w:rsidRPr="00654429">
              <w:rPr>
                <w:rFonts w:cstheme="minorHAnsi"/>
                <w:szCs w:val="18"/>
              </w:rPr>
              <w:t>Guideline</w:t>
            </w:r>
          </w:p>
        </w:tc>
        <w:tc>
          <w:tcPr>
            <w:tcW w:w="1134" w:type="dxa"/>
          </w:tcPr>
          <w:p w14:paraId="3CDF32C0" w14:textId="15646494"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3" w:type="dxa"/>
          </w:tcPr>
          <w:p w14:paraId="59AAC072" w14:textId="0C8904D2"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06A5C74F"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02AA67E8"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7A96553B" w14:textId="77777777" w:rsidR="00F84996" w:rsidRPr="00654429" w:rsidRDefault="00F84996" w:rsidP="00F84996">
            <w:pPr>
              <w:rPr>
                <w:rFonts w:cstheme="minorHAnsi"/>
                <w:szCs w:val="18"/>
                <w:lang w:eastAsia="en-GB"/>
              </w:rPr>
            </w:pPr>
          </w:p>
        </w:tc>
        <w:tc>
          <w:tcPr>
            <w:tcW w:w="1275" w:type="dxa"/>
          </w:tcPr>
          <w:p w14:paraId="7450A826"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554FB36A" w14:textId="2A82527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Develop a recommendation and guideline consolidating content from G1030, G1035 and G1004.</w:t>
            </w:r>
          </w:p>
        </w:tc>
        <w:tc>
          <w:tcPr>
            <w:tcW w:w="3969" w:type="dxa"/>
          </w:tcPr>
          <w:p w14:paraId="6DA2BBDA" w14:textId="5B9DE593"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eastAsia="en-GB"/>
              </w:rPr>
              <w:t>Compile a recommendation and guideline to incorporate all references relating to the Categorization, Availability Objectives (G1030), Availability and Reliability for Short Range Aids to Navigation (G1035), Calculation of Availability (G1004) and relevant text appearing in the 2018 &amp; draft 2023 NAVGUIDE that are not cross-referenced in the aforementioned Guidelines.</w:t>
            </w:r>
          </w:p>
        </w:tc>
        <w:tc>
          <w:tcPr>
            <w:tcW w:w="1701" w:type="dxa"/>
          </w:tcPr>
          <w:p w14:paraId="170D8BF0" w14:textId="14671415"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Recommendation, Guideline</w:t>
            </w:r>
          </w:p>
        </w:tc>
        <w:tc>
          <w:tcPr>
            <w:tcW w:w="1134" w:type="dxa"/>
          </w:tcPr>
          <w:p w14:paraId="7DBE45D5" w14:textId="382E081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0789FFCF" w14:textId="7F8AB26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54274C64"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4CBE7A72"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4AB1965C" w14:textId="77777777" w:rsidR="00F84996" w:rsidRPr="00654429" w:rsidRDefault="00F84996" w:rsidP="00F84996">
            <w:pPr>
              <w:rPr>
                <w:rFonts w:cstheme="minorHAnsi"/>
                <w:szCs w:val="18"/>
                <w:lang w:eastAsia="en-GB"/>
              </w:rPr>
            </w:pPr>
          </w:p>
        </w:tc>
        <w:tc>
          <w:tcPr>
            <w:tcW w:w="1275" w:type="dxa"/>
          </w:tcPr>
          <w:p w14:paraId="19E23438"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15FA184C" w14:textId="6EC0C396"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Revision of Guideline 1052 on Quality Management in Marine Aids to Navigation Service Delivery</w:t>
            </w:r>
          </w:p>
        </w:tc>
        <w:tc>
          <w:tcPr>
            <w:tcW w:w="3969" w:type="dxa"/>
          </w:tcPr>
          <w:p w14:paraId="3682C7D1" w14:textId="1B9A489C"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Revised Guideline G1052</w:t>
            </w:r>
          </w:p>
        </w:tc>
        <w:tc>
          <w:tcPr>
            <w:tcW w:w="1701" w:type="dxa"/>
          </w:tcPr>
          <w:p w14:paraId="52387D35" w14:textId="36F6C820"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Revised Guideline</w:t>
            </w:r>
          </w:p>
        </w:tc>
        <w:tc>
          <w:tcPr>
            <w:tcW w:w="1134" w:type="dxa"/>
          </w:tcPr>
          <w:p w14:paraId="5C2843C0" w14:textId="72AA7F00"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0FBC135D" w14:textId="06EBB3AD"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3D3F9EDE"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695C4D62"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61548565" w14:textId="77777777" w:rsidR="00F84996" w:rsidRPr="00654429" w:rsidRDefault="00F84996" w:rsidP="00F84996">
            <w:pPr>
              <w:rPr>
                <w:rFonts w:cstheme="minorHAnsi"/>
                <w:szCs w:val="18"/>
                <w:lang w:eastAsia="en-GB"/>
              </w:rPr>
            </w:pPr>
          </w:p>
        </w:tc>
        <w:tc>
          <w:tcPr>
            <w:tcW w:w="1275" w:type="dxa"/>
          </w:tcPr>
          <w:p w14:paraId="028E54CD"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49121C15" w14:textId="72420442" w:rsidR="00F84996" w:rsidRPr="00654429" w:rsidDel="00BD0B0A" w:rsidRDefault="00F84996" w:rsidP="00BD0B0A">
            <w:pPr>
              <w:cnfStyle w:val="000000000000" w:firstRow="0" w:lastRow="0" w:firstColumn="0" w:lastColumn="0" w:oddVBand="0" w:evenVBand="0" w:oddHBand="0" w:evenHBand="0" w:firstRowFirstColumn="0" w:firstRowLastColumn="0" w:lastRowFirstColumn="0" w:lastRowLastColumn="0"/>
              <w:rPr>
                <w:del w:id="18" w:author="Sundklev Monica" w:date="2023-09-19T09:30:00Z"/>
                <w:rFonts w:cstheme="minorHAnsi"/>
                <w:szCs w:val="18"/>
              </w:rPr>
            </w:pPr>
            <w:r w:rsidRPr="00654429">
              <w:rPr>
                <w:rFonts w:cstheme="minorHAnsi"/>
                <w:szCs w:val="18"/>
              </w:rPr>
              <w:t xml:space="preserve">Revise Recommendation R0132  Quality management for </w:t>
            </w:r>
            <w:proofErr w:type="spellStart"/>
            <w:r w:rsidRPr="00654429">
              <w:rPr>
                <w:rFonts w:cstheme="minorHAnsi"/>
                <w:szCs w:val="18"/>
              </w:rPr>
              <w:t>AtoN</w:t>
            </w:r>
            <w:proofErr w:type="spellEnd"/>
            <w:r w:rsidRPr="00654429">
              <w:rPr>
                <w:rFonts w:cstheme="minorHAnsi"/>
                <w:szCs w:val="18"/>
              </w:rPr>
              <w:t xml:space="preserve"> </w:t>
            </w:r>
          </w:p>
          <w:p w14:paraId="2957FF89" w14:textId="789313B1"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authorities</w:t>
            </w:r>
            <w:r w:rsidRPr="00654429">
              <w:rPr>
                <w:rFonts w:eastAsia="Batang" w:cstheme="minorHAnsi"/>
                <w:szCs w:val="18"/>
                <w:lang w:eastAsia="en-GB"/>
              </w:rPr>
              <w:t xml:space="preserve"> </w:t>
            </w:r>
          </w:p>
        </w:tc>
        <w:tc>
          <w:tcPr>
            <w:tcW w:w="3969" w:type="dxa"/>
          </w:tcPr>
          <w:p w14:paraId="2FF2F40E" w14:textId="2C0B95CF" w:rsidR="00F84996" w:rsidRPr="00654429" w:rsidRDefault="00F84996" w:rsidP="00BD0B0A">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del w:id="19" w:author="Sundklev Monica" w:date="2023-09-19T09:31:00Z">
              <w:r w:rsidRPr="00654429" w:rsidDel="00BD0B0A">
                <w:rPr>
                  <w:rFonts w:cstheme="minorHAnsi"/>
                  <w:szCs w:val="18"/>
                  <w:lang w:eastAsia="en-GB"/>
                </w:rPr>
                <w:delText xml:space="preserve">New </w:delText>
              </w:r>
            </w:del>
            <w:ins w:id="20" w:author="Sundklev Monica" w:date="2023-09-19T09:31:00Z">
              <w:r w:rsidR="00BD0B0A">
                <w:rPr>
                  <w:rFonts w:cstheme="minorHAnsi"/>
                  <w:szCs w:val="18"/>
                  <w:lang w:eastAsia="en-GB"/>
                </w:rPr>
                <w:t>Review and update</w:t>
              </w:r>
              <w:r w:rsidR="00BD0B0A" w:rsidRPr="00654429">
                <w:rPr>
                  <w:rFonts w:cstheme="minorHAnsi"/>
                  <w:szCs w:val="18"/>
                  <w:lang w:eastAsia="en-GB"/>
                </w:rPr>
                <w:t xml:space="preserve"> </w:t>
              </w:r>
            </w:ins>
            <w:del w:id="21" w:author="Sundklev Monica" w:date="2023-09-19T09:31:00Z">
              <w:r w:rsidRPr="00654429" w:rsidDel="00BD0B0A">
                <w:rPr>
                  <w:rFonts w:cstheme="minorHAnsi"/>
                  <w:szCs w:val="18"/>
                  <w:lang w:eastAsia="en-GB"/>
                </w:rPr>
                <w:delText xml:space="preserve">edition of </w:delText>
              </w:r>
            </w:del>
            <w:r w:rsidRPr="00654429">
              <w:rPr>
                <w:rFonts w:cstheme="minorHAnsi"/>
                <w:szCs w:val="18"/>
                <w:lang w:eastAsia="en-GB"/>
              </w:rPr>
              <w:t>R0132</w:t>
            </w:r>
            <w:del w:id="22" w:author="Sundklev Monica" w:date="2023-09-19T09:31:00Z">
              <w:r w:rsidRPr="00654429" w:rsidDel="00BD0B0A">
                <w:rPr>
                  <w:rFonts w:cstheme="minorHAnsi"/>
                  <w:szCs w:val="18"/>
                  <w:lang w:eastAsia="en-GB"/>
                </w:rPr>
                <w:delText xml:space="preserve">,  as </w:delText>
              </w:r>
              <w:commentRangeStart w:id="23"/>
              <w:r w:rsidRPr="00654429" w:rsidDel="00BD0B0A">
                <w:rPr>
                  <w:rFonts w:cstheme="minorHAnsi"/>
                  <w:szCs w:val="18"/>
                  <w:lang w:eastAsia="en-GB"/>
                </w:rPr>
                <w:delText>proposed by China MSA in ARM 15-7.2.2</w:delText>
              </w:r>
            </w:del>
            <w:commentRangeEnd w:id="23"/>
            <w:r w:rsidR="00BD0B0A">
              <w:rPr>
                <w:rStyle w:val="CommentReference"/>
              </w:rPr>
              <w:commentReference w:id="23"/>
            </w:r>
          </w:p>
        </w:tc>
        <w:tc>
          <w:tcPr>
            <w:tcW w:w="1701" w:type="dxa"/>
          </w:tcPr>
          <w:p w14:paraId="168979EE" w14:textId="36D10E24"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Revised Recommendation</w:t>
            </w:r>
          </w:p>
        </w:tc>
        <w:tc>
          <w:tcPr>
            <w:tcW w:w="1134" w:type="dxa"/>
          </w:tcPr>
          <w:p w14:paraId="331765D2" w14:textId="738863CF"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23A9F245" w14:textId="1B58B09E"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49C017C2"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3F843529"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5307DCCC" w14:textId="77777777" w:rsidR="00F84996" w:rsidRPr="00654429" w:rsidRDefault="00F84996" w:rsidP="00F84996">
            <w:pPr>
              <w:rPr>
                <w:rFonts w:cstheme="minorHAnsi"/>
                <w:b w:val="0"/>
                <w:bCs w:val="0"/>
                <w:szCs w:val="18"/>
                <w:lang w:eastAsia="en-GB"/>
              </w:rPr>
            </w:pPr>
            <w:r w:rsidRPr="00654429">
              <w:rPr>
                <w:rFonts w:cstheme="minorHAnsi"/>
                <w:szCs w:val="18"/>
                <w:lang w:eastAsia="en-GB"/>
              </w:rPr>
              <w:t>S1020</w:t>
            </w:r>
          </w:p>
          <w:p w14:paraId="273B58BD" w14:textId="591FF379" w:rsidR="00F84996" w:rsidRPr="00654429" w:rsidRDefault="00F84996" w:rsidP="00F84996">
            <w:pPr>
              <w:rPr>
                <w:rFonts w:cstheme="minorHAnsi"/>
                <w:szCs w:val="18"/>
                <w:lang w:eastAsia="en-GB"/>
              </w:rPr>
            </w:pPr>
            <w:proofErr w:type="spellStart"/>
            <w:r w:rsidRPr="00654429">
              <w:rPr>
                <w:rFonts w:cstheme="minorHAnsi"/>
                <w:szCs w:val="18"/>
                <w:lang w:eastAsia="en-GB"/>
              </w:rPr>
              <w:t>AtoN</w:t>
            </w:r>
            <w:proofErr w:type="spellEnd"/>
            <w:r w:rsidRPr="00654429">
              <w:rPr>
                <w:rFonts w:cstheme="minorHAnsi"/>
                <w:szCs w:val="18"/>
                <w:lang w:eastAsia="en-GB"/>
              </w:rPr>
              <w:t xml:space="preserve"> design and delivery</w:t>
            </w:r>
          </w:p>
        </w:tc>
        <w:tc>
          <w:tcPr>
            <w:tcW w:w="1275" w:type="dxa"/>
          </w:tcPr>
          <w:p w14:paraId="2AC7FFF0" w14:textId="130C8186" w:rsidR="00F84996" w:rsidRPr="00654429" w:rsidRDefault="00BD0B0A" w:rsidP="00BD0B0A">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ins w:id="24" w:author="Sundklev Monica" w:date="2023-09-19T09:38:00Z">
              <w:r>
                <w:rPr>
                  <w:rFonts w:cstheme="minorHAnsi"/>
                  <w:szCs w:val="18"/>
                  <w:lang w:eastAsia="en-GB"/>
                </w:rPr>
                <w:t>S1020</w:t>
              </w:r>
            </w:ins>
            <w:del w:id="25" w:author="Sundklev Monica" w:date="2023-09-19T09:38:00Z">
              <w:r w:rsidR="00F84996" w:rsidRPr="00654429" w:rsidDel="00BD0B0A">
                <w:rPr>
                  <w:rFonts w:cstheme="minorHAnsi"/>
                  <w:szCs w:val="18"/>
                  <w:lang w:eastAsia="en-GB"/>
                </w:rPr>
                <w:delText>2</w:delText>
              </w:r>
            </w:del>
            <w:r w:rsidR="00F84996" w:rsidRPr="00654429">
              <w:rPr>
                <w:rFonts w:cstheme="minorHAnsi"/>
                <w:szCs w:val="18"/>
                <w:lang w:eastAsia="en-GB"/>
              </w:rPr>
              <w:t xml:space="preserve">.1 </w:t>
            </w:r>
            <w:del w:id="26" w:author="Sundklev Monica" w:date="2023-09-19T09:38:00Z">
              <w:r w:rsidR="00F84996" w:rsidRPr="00654429" w:rsidDel="00BD0B0A">
                <w:rPr>
                  <w:rFonts w:cstheme="minorHAnsi"/>
                  <w:szCs w:val="18"/>
                  <w:lang w:eastAsia="en-GB"/>
                </w:rPr>
                <w:delText>visual</w:delText>
              </w:r>
            </w:del>
            <w:ins w:id="27" w:author="Sundklev Monica" w:date="2023-09-19T09:38:00Z">
              <w:r w:rsidR="00601395">
                <w:rPr>
                  <w:rFonts w:cstheme="minorHAnsi"/>
                  <w:szCs w:val="18"/>
                  <w:lang w:eastAsia="en-GB"/>
                </w:rPr>
                <w:t xml:space="preserve">Aids to </w:t>
              </w:r>
              <w:proofErr w:type="spellStart"/>
              <w:r w:rsidR="00601395">
                <w:rPr>
                  <w:rFonts w:cstheme="minorHAnsi"/>
                  <w:szCs w:val="18"/>
                  <w:lang w:eastAsia="en-GB"/>
                </w:rPr>
                <w:t>Navigation</w:t>
              </w:r>
            </w:ins>
            <w:del w:id="28" w:author="Sundklev Monica" w:date="2023-09-19T09:38:00Z">
              <w:r w:rsidR="00F84996" w:rsidRPr="00654429" w:rsidDel="00BD0B0A">
                <w:rPr>
                  <w:rFonts w:cstheme="minorHAnsi"/>
                  <w:szCs w:val="18"/>
                  <w:lang w:eastAsia="en-GB"/>
                </w:rPr>
                <w:delText xml:space="preserve"> </w:delText>
              </w:r>
            </w:del>
            <w:r w:rsidR="00D03115" w:rsidRPr="00654429">
              <w:rPr>
                <w:rFonts w:cstheme="minorHAnsi"/>
                <w:szCs w:val="18"/>
                <w:lang w:eastAsia="en-GB"/>
              </w:rPr>
              <w:t>signalling</w:t>
            </w:r>
            <w:proofErr w:type="spellEnd"/>
          </w:p>
        </w:tc>
        <w:tc>
          <w:tcPr>
            <w:tcW w:w="3969" w:type="dxa"/>
          </w:tcPr>
          <w:p w14:paraId="2064FAFF" w14:textId="3E48AD41" w:rsidR="00F84996" w:rsidRPr="00654429" w:rsidRDefault="00F84996" w:rsidP="00F84996">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Update G1043  Light sources used in visual </w:t>
            </w:r>
            <w:proofErr w:type="spellStart"/>
            <w:r w:rsidRPr="00654429">
              <w:rPr>
                <w:rFonts w:cstheme="minorHAnsi"/>
                <w:szCs w:val="18"/>
                <w:lang w:eastAsia="en-GB"/>
              </w:rPr>
              <w:t>AtoN</w:t>
            </w:r>
            <w:proofErr w:type="spellEnd"/>
          </w:p>
        </w:tc>
        <w:tc>
          <w:tcPr>
            <w:tcW w:w="3969" w:type="dxa"/>
          </w:tcPr>
          <w:p w14:paraId="55B25348" w14:textId="7CE9C7F1"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Review &amp; update guideline 1043 on Light sources and amalgamate with Guideline on modern equipment in traditional lighthouses</w:t>
            </w:r>
          </w:p>
        </w:tc>
        <w:tc>
          <w:tcPr>
            <w:tcW w:w="1701" w:type="dxa"/>
          </w:tcPr>
          <w:p w14:paraId="4C759DF1" w14:textId="677D5A59"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New amalgamated Guideline</w:t>
            </w:r>
          </w:p>
        </w:tc>
        <w:tc>
          <w:tcPr>
            <w:tcW w:w="1134" w:type="dxa"/>
          </w:tcPr>
          <w:p w14:paraId="3531DABB" w14:textId="593ABEBB"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54A10F26" w14:textId="347C5CCA"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41CF0F21"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0B18EB14"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22F4B2D1" w14:textId="77777777" w:rsidR="00F84996" w:rsidRPr="00654429" w:rsidRDefault="00F84996" w:rsidP="00F84996">
            <w:pPr>
              <w:rPr>
                <w:rFonts w:cstheme="minorHAnsi"/>
                <w:szCs w:val="18"/>
                <w:lang w:eastAsia="en-GB"/>
              </w:rPr>
            </w:pPr>
          </w:p>
        </w:tc>
        <w:tc>
          <w:tcPr>
            <w:tcW w:w="1275" w:type="dxa"/>
          </w:tcPr>
          <w:p w14:paraId="207CBB3E"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6C27FFA7" w14:textId="78E2AFAE" w:rsidR="00F84996" w:rsidRPr="00654429" w:rsidRDefault="00F84996" w:rsidP="00F84996">
            <w:p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eastAsia="Batang" w:cstheme="minorHAnsi"/>
                <w:szCs w:val="18"/>
                <w:lang w:eastAsia="en-GB"/>
              </w:rPr>
            </w:pPr>
            <w:r w:rsidRPr="00654429">
              <w:rPr>
                <w:rFonts w:cstheme="minorHAnsi"/>
                <w:szCs w:val="18"/>
              </w:rPr>
              <w:t>Update G1048  LED technologies and their use in signal lights</w:t>
            </w:r>
          </w:p>
        </w:tc>
        <w:tc>
          <w:tcPr>
            <w:tcW w:w="3969" w:type="dxa"/>
          </w:tcPr>
          <w:p w14:paraId="5587AA78" w14:textId="6A54289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Update Guideline 1048 LED Technologies and their use in signal lights</w:t>
            </w:r>
          </w:p>
        </w:tc>
        <w:tc>
          <w:tcPr>
            <w:tcW w:w="1701" w:type="dxa"/>
          </w:tcPr>
          <w:p w14:paraId="50A3A0B9" w14:textId="2D8A29DD"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Revise Guideline</w:t>
            </w:r>
          </w:p>
        </w:tc>
        <w:tc>
          <w:tcPr>
            <w:tcW w:w="1134" w:type="dxa"/>
          </w:tcPr>
          <w:p w14:paraId="3059BEF6" w14:textId="0688244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3F8A6BD2" w14:textId="22007E7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5521C1E9"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1EBA74B4"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0A1528CB" w14:textId="77777777" w:rsidR="00F84996" w:rsidRPr="00654429" w:rsidRDefault="00F84996" w:rsidP="00F84996">
            <w:pPr>
              <w:rPr>
                <w:rFonts w:cstheme="minorHAnsi"/>
                <w:szCs w:val="18"/>
                <w:lang w:eastAsia="en-GB"/>
              </w:rPr>
            </w:pPr>
          </w:p>
        </w:tc>
        <w:tc>
          <w:tcPr>
            <w:tcW w:w="1275" w:type="dxa"/>
          </w:tcPr>
          <w:p w14:paraId="68CAB24F"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4327743D" w14:textId="67F401FA"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Develop guideline on Port Traffic Signals</w:t>
            </w:r>
          </w:p>
        </w:tc>
        <w:tc>
          <w:tcPr>
            <w:tcW w:w="3969" w:type="dxa"/>
          </w:tcPr>
          <w:p w14:paraId="5BA32572" w14:textId="2F92B7F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Develop a new guideline on </w:t>
            </w:r>
            <w:r w:rsidRPr="00654429">
              <w:rPr>
                <w:rFonts w:cstheme="minorHAnsi"/>
                <w:szCs w:val="18"/>
              </w:rPr>
              <w:t>Port Traffic Signals in consultation with ARM</w:t>
            </w:r>
          </w:p>
        </w:tc>
        <w:tc>
          <w:tcPr>
            <w:tcW w:w="1701" w:type="dxa"/>
          </w:tcPr>
          <w:p w14:paraId="1CE065BA" w14:textId="1C99C15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New </w:t>
            </w:r>
            <w:r w:rsidRPr="00654429">
              <w:rPr>
                <w:rFonts w:cstheme="minorHAnsi"/>
                <w:szCs w:val="18"/>
              </w:rPr>
              <w:t>Guideline</w:t>
            </w:r>
          </w:p>
        </w:tc>
        <w:tc>
          <w:tcPr>
            <w:tcW w:w="1134" w:type="dxa"/>
          </w:tcPr>
          <w:p w14:paraId="67AB45D8" w14:textId="24E6F0B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30A34EEE" w14:textId="0801315E"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0417C3AD"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3A6CC26D"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391E2533" w14:textId="77777777" w:rsidR="00F84996" w:rsidRPr="00654429" w:rsidRDefault="00F84996" w:rsidP="00F84996">
            <w:pPr>
              <w:rPr>
                <w:rFonts w:cstheme="minorHAnsi"/>
                <w:szCs w:val="18"/>
                <w:lang w:eastAsia="en-GB"/>
              </w:rPr>
            </w:pPr>
          </w:p>
        </w:tc>
        <w:tc>
          <w:tcPr>
            <w:tcW w:w="1275" w:type="dxa"/>
          </w:tcPr>
          <w:p w14:paraId="5485EB3F"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309EA1EF" w14:textId="3DA5C424"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Update R0112 </w:t>
            </w:r>
            <w:r w:rsidRPr="00654429">
              <w:rPr>
                <w:rFonts w:eastAsia="Batang" w:cstheme="minorHAnsi"/>
                <w:szCs w:val="18"/>
                <w:lang w:eastAsia="en-GB"/>
              </w:rPr>
              <w:t xml:space="preserve"> </w:t>
            </w:r>
            <w:r w:rsidRPr="00654429">
              <w:rPr>
                <w:rFonts w:cstheme="minorHAnsi"/>
                <w:szCs w:val="18"/>
                <w:lang w:eastAsia="en-GB"/>
              </w:rPr>
              <w:t>Leading lights</w:t>
            </w:r>
          </w:p>
        </w:tc>
        <w:tc>
          <w:tcPr>
            <w:tcW w:w="3969" w:type="dxa"/>
          </w:tcPr>
          <w:p w14:paraId="50B723B1" w14:textId="0D373208"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Update</w:t>
            </w:r>
            <w:r w:rsidRPr="00654429">
              <w:rPr>
                <w:rFonts w:cstheme="minorHAnsi"/>
                <w:szCs w:val="18"/>
              </w:rPr>
              <w:t xml:space="preserve"> E-112 Leading Lights and 1023 Leading Lines into a guideline</w:t>
            </w:r>
          </w:p>
        </w:tc>
        <w:tc>
          <w:tcPr>
            <w:tcW w:w="1701" w:type="dxa"/>
          </w:tcPr>
          <w:p w14:paraId="1CE11D49" w14:textId="35E94CE0"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New </w:t>
            </w:r>
            <w:r w:rsidRPr="00654429">
              <w:rPr>
                <w:rFonts w:cstheme="minorHAnsi"/>
                <w:szCs w:val="18"/>
              </w:rPr>
              <w:t>Guideline</w:t>
            </w:r>
          </w:p>
        </w:tc>
        <w:tc>
          <w:tcPr>
            <w:tcW w:w="1134" w:type="dxa"/>
          </w:tcPr>
          <w:p w14:paraId="032D4726" w14:textId="12EAE133"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7B0F372C" w14:textId="30CFA03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11C47FF0"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53936A09"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56537A55" w14:textId="77777777" w:rsidR="00F84996" w:rsidRPr="00654429" w:rsidRDefault="00F84996" w:rsidP="00F84996">
            <w:pPr>
              <w:rPr>
                <w:rFonts w:cstheme="minorHAnsi"/>
                <w:szCs w:val="18"/>
                <w:lang w:eastAsia="en-GB"/>
              </w:rPr>
            </w:pPr>
          </w:p>
        </w:tc>
        <w:tc>
          <w:tcPr>
            <w:tcW w:w="1275" w:type="dxa"/>
          </w:tcPr>
          <w:p w14:paraId="5B88E352"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39A95BC5" w14:textId="5F317FDE" w:rsidR="00F84996" w:rsidRPr="00654429" w:rsidRDefault="00F84996" w:rsidP="00F84996">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Update G1061  Light application illumination of </w:t>
            </w:r>
          </w:p>
          <w:p w14:paraId="2D85B5D4" w14:textId="313274C7" w:rsidR="00F84996" w:rsidRPr="00654429" w:rsidRDefault="00F84996" w:rsidP="00F84996">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structures</w:t>
            </w:r>
          </w:p>
        </w:tc>
        <w:tc>
          <w:tcPr>
            <w:tcW w:w="3969" w:type="dxa"/>
          </w:tcPr>
          <w:p w14:paraId="7D9D5536" w14:textId="4369BEBA"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Complete Guideline G1061 (2008) on Illumination of Structures</w:t>
            </w:r>
          </w:p>
        </w:tc>
        <w:tc>
          <w:tcPr>
            <w:tcW w:w="1701" w:type="dxa"/>
          </w:tcPr>
          <w:p w14:paraId="17DAF899" w14:textId="42ACD338"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Revise Guideline</w:t>
            </w:r>
          </w:p>
        </w:tc>
        <w:tc>
          <w:tcPr>
            <w:tcW w:w="1134" w:type="dxa"/>
          </w:tcPr>
          <w:p w14:paraId="467FC259" w14:textId="42C79A60"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2E4FB616" w14:textId="2842393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43093718"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1680F697"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6B7E929F" w14:textId="77777777" w:rsidR="00F84996" w:rsidRPr="00654429" w:rsidRDefault="00F84996" w:rsidP="00F84996">
            <w:pPr>
              <w:rPr>
                <w:rFonts w:cstheme="minorHAnsi"/>
                <w:szCs w:val="18"/>
                <w:lang w:eastAsia="en-GB"/>
              </w:rPr>
            </w:pPr>
          </w:p>
        </w:tc>
        <w:tc>
          <w:tcPr>
            <w:tcW w:w="1275" w:type="dxa"/>
          </w:tcPr>
          <w:p w14:paraId="71CBBDAB"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30384D39" w14:textId="5955A5AE"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Consider developing guidance on the marking of test areas for autonomous vessels and vehicles, ice roads and competition and event areas etc</w:t>
            </w:r>
          </w:p>
        </w:tc>
        <w:tc>
          <w:tcPr>
            <w:tcW w:w="3969" w:type="dxa"/>
          </w:tcPr>
          <w:p w14:paraId="7AF7402C" w14:textId="6554DD1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commentRangeStart w:id="29"/>
            <w:r w:rsidRPr="00654429">
              <w:rPr>
                <w:rFonts w:cstheme="minorHAnsi"/>
                <w:szCs w:val="18"/>
              </w:rPr>
              <w:t xml:space="preserve">Marking of test area for autonomous and unmanned/remote controlled ships and vehicles, due to the fact that </w:t>
            </w:r>
            <w:r w:rsidR="00D03115" w:rsidRPr="00654429">
              <w:rPr>
                <w:rFonts w:cstheme="minorHAnsi"/>
                <w:szCs w:val="18"/>
              </w:rPr>
              <w:t>i.e.</w:t>
            </w:r>
            <w:r w:rsidRPr="00654429">
              <w:rPr>
                <w:rFonts w:cstheme="minorHAnsi"/>
                <w:szCs w:val="18"/>
              </w:rPr>
              <w:t xml:space="preserve"> industry and scientific institutes in Sweden have made inquiries to the STA regarding such marking. Marking of ice roads for vehicle traffic on lakes and archipelagos in the vicinity of fairways to prevent ice breaking of established ice roads.  Marking of competition and event areas for activities such as swim runs, kayaking, rowing, sailing, racing boats, hovercraft, and boat exhibition etc.</w:t>
            </w:r>
            <w:commentRangeEnd w:id="29"/>
            <w:r w:rsidR="00BD0B0A">
              <w:rPr>
                <w:rStyle w:val="CommentReference"/>
              </w:rPr>
              <w:commentReference w:id="29"/>
            </w:r>
          </w:p>
        </w:tc>
        <w:tc>
          <w:tcPr>
            <w:tcW w:w="1701" w:type="dxa"/>
          </w:tcPr>
          <w:p w14:paraId="7A65C839" w14:textId="3DF675E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New Guideline</w:t>
            </w:r>
          </w:p>
        </w:tc>
        <w:tc>
          <w:tcPr>
            <w:tcW w:w="1134" w:type="dxa"/>
          </w:tcPr>
          <w:p w14:paraId="2DBF36CF" w14:textId="0618BE64"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1BA65FAB" w14:textId="0F9AE282"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58B0ED00"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692D857A"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7F1DE6A4" w14:textId="77777777" w:rsidR="00F84996" w:rsidRPr="00654429" w:rsidRDefault="00F84996" w:rsidP="00F84996">
            <w:pPr>
              <w:rPr>
                <w:rFonts w:cstheme="minorHAnsi"/>
                <w:szCs w:val="18"/>
                <w:lang w:eastAsia="en-GB"/>
              </w:rPr>
            </w:pPr>
          </w:p>
        </w:tc>
        <w:tc>
          <w:tcPr>
            <w:tcW w:w="1275" w:type="dxa"/>
          </w:tcPr>
          <w:p w14:paraId="39262C0C" w14:textId="4281BA9A"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commentRangeStart w:id="30"/>
            <w:r w:rsidRPr="00654429">
              <w:rPr>
                <w:rFonts w:cstheme="minorHAnsi"/>
                <w:szCs w:val="18"/>
                <w:lang w:eastAsia="en-GB"/>
              </w:rPr>
              <w:t>2.2 Range and performance</w:t>
            </w:r>
            <w:commentRangeEnd w:id="30"/>
            <w:r w:rsidR="00601395">
              <w:rPr>
                <w:rStyle w:val="CommentReference"/>
              </w:rPr>
              <w:commentReference w:id="30"/>
            </w:r>
          </w:p>
        </w:tc>
        <w:tc>
          <w:tcPr>
            <w:tcW w:w="3969" w:type="dxa"/>
          </w:tcPr>
          <w:p w14:paraId="0874959D" w14:textId="08ABD509"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 xml:space="preserve">Update </w:t>
            </w:r>
            <w:r>
              <w:rPr>
                <w:rFonts w:cstheme="minorHAnsi"/>
                <w:szCs w:val="18"/>
              </w:rPr>
              <w:t>R0203(</w:t>
            </w:r>
            <w:r w:rsidRPr="00654429">
              <w:rPr>
                <w:rFonts w:cstheme="minorHAnsi"/>
                <w:szCs w:val="18"/>
              </w:rPr>
              <w:t>E200-</w:t>
            </w:r>
            <w:r>
              <w:rPr>
                <w:rFonts w:cstheme="minorHAnsi"/>
                <w:szCs w:val="18"/>
              </w:rPr>
              <w:t>3)</w:t>
            </w:r>
          </w:p>
        </w:tc>
        <w:tc>
          <w:tcPr>
            <w:tcW w:w="3969" w:type="dxa"/>
          </w:tcPr>
          <w:p w14:paraId="7B9C65EC" w14:textId="7E5B6A4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Update</w:t>
            </w:r>
            <w:r w:rsidRPr="00654429">
              <w:rPr>
                <w:rFonts w:cstheme="minorHAnsi"/>
                <w:szCs w:val="18"/>
              </w:rPr>
              <w:t xml:space="preserve"> E200-3 on Light measurement into a guideline</w:t>
            </w:r>
          </w:p>
        </w:tc>
        <w:tc>
          <w:tcPr>
            <w:tcW w:w="1701" w:type="dxa"/>
          </w:tcPr>
          <w:p w14:paraId="39FF1049" w14:textId="5E1003B6"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New </w:t>
            </w:r>
            <w:r w:rsidRPr="00654429">
              <w:rPr>
                <w:rFonts w:cstheme="minorHAnsi"/>
                <w:szCs w:val="18"/>
              </w:rPr>
              <w:t>Guideline</w:t>
            </w:r>
          </w:p>
        </w:tc>
        <w:tc>
          <w:tcPr>
            <w:tcW w:w="1134" w:type="dxa"/>
          </w:tcPr>
          <w:p w14:paraId="09209C9C" w14:textId="17D5A4B1"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4324C937" w14:textId="43F046AE"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754813D3"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77025E5D"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0E044AD7" w14:textId="77777777" w:rsidR="00F84996" w:rsidRPr="00654429" w:rsidRDefault="00F84996" w:rsidP="00F84996">
            <w:pPr>
              <w:rPr>
                <w:rFonts w:cstheme="minorHAnsi"/>
                <w:szCs w:val="18"/>
                <w:lang w:eastAsia="en-GB"/>
              </w:rPr>
            </w:pPr>
          </w:p>
        </w:tc>
        <w:tc>
          <w:tcPr>
            <w:tcW w:w="1275" w:type="dxa"/>
          </w:tcPr>
          <w:p w14:paraId="55B7BFA5"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053FF6DC" w14:textId="368FE05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 xml:space="preserve">Develop Guidance on monitoring of function and degradation of </w:t>
            </w:r>
            <w:proofErr w:type="spellStart"/>
            <w:r w:rsidRPr="00654429">
              <w:rPr>
                <w:rFonts w:cstheme="minorHAnsi"/>
                <w:szCs w:val="18"/>
              </w:rPr>
              <w:t>AtoN</w:t>
            </w:r>
            <w:proofErr w:type="spellEnd"/>
            <w:r w:rsidRPr="00654429">
              <w:rPr>
                <w:rFonts w:cstheme="minorHAnsi"/>
                <w:szCs w:val="18"/>
              </w:rPr>
              <w:t xml:space="preserve"> light sources </w:t>
            </w:r>
          </w:p>
        </w:tc>
        <w:tc>
          <w:tcPr>
            <w:tcW w:w="3969" w:type="dxa"/>
          </w:tcPr>
          <w:p w14:paraId="01EE0834" w14:textId="3BB09248"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 xml:space="preserve">Develop Guidance on monitoring of function and degradation of </w:t>
            </w:r>
            <w:proofErr w:type="spellStart"/>
            <w:r w:rsidRPr="00654429">
              <w:rPr>
                <w:rFonts w:cstheme="minorHAnsi"/>
                <w:szCs w:val="18"/>
              </w:rPr>
              <w:t>AtoN</w:t>
            </w:r>
            <w:proofErr w:type="spellEnd"/>
            <w:r w:rsidRPr="00654429">
              <w:rPr>
                <w:rFonts w:cstheme="minorHAnsi"/>
                <w:szCs w:val="18"/>
              </w:rPr>
              <w:t xml:space="preserve"> light sources</w:t>
            </w:r>
          </w:p>
        </w:tc>
        <w:tc>
          <w:tcPr>
            <w:tcW w:w="1701" w:type="dxa"/>
          </w:tcPr>
          <w:p w14:paraId="23BD61CC" w14:textId="4CF78FE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Add to G1077</w:t>
            </w:r>
          </w:p>
        </w:tc>
        <w:tc>
          <w:tcPr>
            <w:tcW w:w="1134" w:type="dxa"/>
          </w:tcPr>
          <w:p w14:paraId="335D9DB6" w14:textId="6B850DD3"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29782E5A" w14:textId="73D4568D"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0297075E"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7E554BE1"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153308E9" w14:textId="77777777" w:rsidR="00F84996" w:rsidRPr="00654429" w:rsidRDefault="00F84996" w:rsidP="00F84996">
            <w:pPr>
              <w:rPr>
                <w:rFonts w:cstheme="minorHAnsi"/>
                <w:szCs w:val="18"/>
                <w:lang w:eastAsia="en-GB"/>
              </w:rPr>
            </w:pPr>
          </w:p>
        </w:tc>
        <w:tc>
          <w:tcPr>
            <w:tcW w:w="1275" w:type="dxa"/>
          </w:tcPr>
          <w:p w14:paraId="61E9A178"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5AE455BA" w14:textId="03087C7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Update G1041  Sector Lights</w:t>
            </w:r>
          </w:p>
        </w:tc>
        <w:tc>
          <w:tcPr>
            <w:tcW w:w="3969" w:type="dxa"/>
          </w:tcPr>
          <w:p w14:paraId="04B9B84F" w14:textId="7FE8B18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Update Guideline 1041 on Sector Lights to define ‘Angle of Uncertainty’</w:t>
            </w:r>
          </w:p>
        </w:tc>
        <w:tc>
          <w:tcPr>
            <w:tcW w:w="1701" w:type="dxa"/>
          </w:tcPr>
          <w:p w14:paraId="63E06C37" w14:textId="091F3C76"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Revise Guideline</w:t>
            </w:r>
          </w:p>
        </w:tc>
        <w:tc>
          <w:tcPr>
            <w:tcW w:w="1134" w:type="dxa"/>
          </w:tcPr>
          <w:p w14:paraId="33A458B1" w14:textId="6FFEA79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42EB488E" w14:textId="34095B28"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574B49A6"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5A274FB6"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31F9CAE3" w14:textId="77777777" w:rsidR="00F84996" w:rsidRPr="00654429" w:rsidRDefault="00F84996" w:rsidP="00F84996">
            <w:pPr>
              <w:rPr>
                <w:rFonts w:cstheme="minorHAnsi"/>
                <w:szCs w:val="18"/>
                <w:lang w:eastAsia="en-GB"/>
              </w:rPr>
            </w:pPr>
          </w:p>
        </w:tc>
        <w:tc>
          <w:tcPr>
            <w:tcW w:w="1275" w:type="dxa"/>
          </w:tcPr>
          <w:p w14:paraId="56E93211" w14:textId="57A009A3" w:rsidR="00F84996" w:rsidRPr="00654429" w:rsidRDefault="00601395"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ins w:id="31" w:author="Sundklev Monica" w:date="2023-09-19T09:40:00Z">
              <w:r>
                <w:rPr>
                  <w:rFonts w:cstheme="minorHAnsi"/>
                  <w:szCs w:val="18"/>
                  <w:lang w:eastAsia="en-GB"/>
                </w:rPr>
                <w:t>S1020.2</w:t>
              </w:r>
            </w:ins>
            <w:del w:id="32" w:author="Sundklev Monica" w:date="2023-09-19T09:40:00Z">
              <w:r w:rsidR="00F84996" w:rsidRPr="00654429" w:rsidDel="00601395">
                <w:rPr>
                  <w:rFonts w:cstheme="minorHAnsi"/>
                  <w:szCs w:val="18"/>
                  <w:lang w:eastAsia="en-GB"/>
                </w:rPr>
                <w:delText>2.3</w:delText>
              </w:r>
            </w:del>
            <w:r w:rsidR="00F84996" w:rsidRPr="00654429">
              <w:rPr>
                <w:rFonts w:cstheme="minorHAnsi"/>
                <w:szCs w:val="18"/>
                <w:lang w:eastAsia="en-GB"/>
              </w:rPr>
              <w:t xml:space="preserve"> </w:t>
            </w:r>
            <w:r w:rsidR="00F84996" w:rsidRPr="00654429">
              <w:rPr>
                <w:rFonts w:cstheme="minorHAnsi"/>
                <w:szCs w:val="18"/>
              </w:rPr>
              <w:t>Design, Implementation &amp; Maintenance</w:t>
            </w:r>
          </w:p>
        </w:tc>
        <w:tc>
          <w:tcPr>
            <w:tcW w:w="3969" w:type="dxa"/>
          </w:tcPr>
          <w:p w14:paraId="4B329A94" w14:textId="678DE55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 xml:space="preserve">Update G1037  Data collection for </w:t>
            </w:r>
            <w:proofErr w:type="spellStart"/>
            <w:r w:rsidRPr="00654429">
              <w:rPr>
                <w:rFonts w:cstheme="minorHAnsi"/>
                <w:szCs w:val="18"/>
              </w:rPr>
              <w:t>AtoN</w:t>
            </w:r>
            <w:proofErr w:type="spellEnd"/>
            <w:r w:rsidRPr="00654429">
              <w:rPr>
                <w:rFonts w:cstheme="minorHAnsi"/>
                <w:szCs w:val="18"/>
              </w:rPr>
              <w:t xml:space="preserve"> performance calculation</w:t>
            </w:r>
          </w:p>
        </w:tc>
        <w:tc>
          <w:tcPr>
            <w:tcW w:w="3969" w:type="dxa"/>
          </w:tcPr>
          <w:p w14:paraId="6F6108E3" w14:textId="5688C120"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 xml:space="preserve">Update G1037 Data collection for </w:t>
            </w:r>
            <w:proofErr w:type="spellStart"/>
            <w:r w:rsidRPr="00654429">
              <w:rPr>
                <w:rFonts w:cstheme="minorHAnsi"/>
                <w:szCs w:val="18"/>
              </w:rPr>
              <w:t>AtoN</w:t>
            </w:r>
            <w:proofErr w:type="spellEnd"/>
            <w:r w:rsidRPr="00654429">
              <w:rPr>
                <w:rFonts w:cstheme="minorHAnsi"/>
                <w:szCs w:val="18"/>
              </w:rPr>
              <w:t xml:space="preserve"> performance calculation 2.0 Provides details of methods that can be used to collect information on the availability and reliability of </w:t>
            </w:r>
            <w:proofErr w:type="spellStart"/>
            <w:r w:rsidRPr="00654429">
              <w:rPr>
                <w:rFonts w:cstheme="minorHAnsi"/>
                <w:szCs w:val="18"/>
              </w:rPr>
              <w:t>AtoN</w:t>
            </w:r>
            <w:proofErr w:type="spellEnd"/>
            <w:r w:rsidRPr="00654429">
              <w:rPr>
                <w:rFonts w:cstheme="minorHAnsi"/>
                <w:szCs w:val="18"/>
              </w:rPr>
              <w:t xml:space="preserve"> equipment.</w:t>
            </w:r>
          </w:p>
        </w:tc>
        <w:tc>
          <w:tcPr>
            <w:tcW w:w="1701" w:type="dxa"/>
          </w:tcPr>
          <w:p w14:paraId="789EE698" w14:textId="0F5BE1FD"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Revise Guideline</w:t>
            </w:r>
          </w:p>
        </w:tc>
        <w:tc>
          <w:tcPr>
            <w:tcW w:w="1134" w:type="dxa"/>
          </w:tcPr>
          <w:p w14:paraId="0301586C" w14:textId="1D365D74"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65A9DCCE" w14:textId="65FAD1CA"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4088C62C"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3BE69669"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0D5FEF82" w14:textId="77777777" w:rsidR="00F84996" w:rsidRPr="00654429" w:rsidRDefault="00F84996" w:rsidP="00F84996">
            <w:pPr>
              <w:rPr>
                <w:rFonts w:cstheme="minorHAnsi"/>
                <w:szCs w:val="18"/>
                <w:lang w:eastAsia="en-GB"/>
              </w:rPr>
            </w:pPr>
          </w:p>
        </w:tc>
        <w:tc>
          <w:tcPr>
            <w:tcW w:w="1275" w:type="dxa"/>
          </w:tcPr>
          <w:p w14:paraId="347418DB"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64EA6019" w14:textId="64817A18"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 xml:space="preserve">Update G1077  Maintenance of </w:t>
            </w:r>
            <w:proofErr w:type="spellStart"/>
            <w:r w:rsidRPr="00654429">
              <w:rPr>
                <w:rFonts w:cstheme="minorHAnsi"/>
                <w:szCs w:val="18"/>
              </w:rPr>
              <w:t>AtoN</w:t>
            </w:r>
            <w:proofErr w:type="spellEnd"/>
          </w:p>
        </w:tc>
        <w:tc>
          <w:tcPr>
            <w:tcW w:w="3969" w:type="dxa"/>
          </w:tcPr>
          <w:p w14:paraId="0E75976C" w14:textId="5476332A"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 xml:space="preserve">Update G1077 Maintenance of </w:t>
            </w:r>
            <w:proofErr w:type="spellStart"/>
            <w:r w:rsidRPr="00654429">
              <w:rPr>
                <w:rFonts w:cstheme="minorHAnsi"/>
                <w:szCs w:val="18"/>
              </w:rPr>
              <w:t>AtoN</w:t>
            </w:r>
            <w:proofErr w:type="spellEnd"/>
            <w:r w:rsidRPr="00654429">
              <w:rPr>
                <w:rFonts w:cstheme="minorHAnsi"/>
                <w:szCs w:val="18"/>
              </w:rPr>
              <w:t xml:space="preserve"> 1.0 Information to help develop a maintenance strategy. Several annexes are attached to provide detailed information on the activities involved in the maintenance.</w:t>
            </w:r>
          </w:p>
        </w:tc>
        <w:tc>
          <w:tcPr>
            <w:tcW w:w="1701" w:type="dxa"/>
          </w:tcPr>
          <w:p w14:paraId="503EB2C5" w14:textId="52F96819"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Revise Guideline</w:t>
            </w:r>
          </w:p>
        </w:tc>
        <w:tc>
          <w:tcPr>
            <w:tcW w:w="1134" w:type="dxa"/>
          </w:tcPr>
          <w:p w14:paraId="105D13AD" w14:textId="021A2296"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5DC87ABC" w14:textId="624F1E6D"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6F19628C"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1BEF57E0"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10A757A1" w14:textId="77777777" w:rsidR="00F84996" w:rsidRPr="00654429" w:rsidRDefault="00F84996" w:rsidP="00F84996">
            <w:pPr>
              <w:rPr>
                <w:rFonts w:cstheme="minorHAnsi"/>
                <w:szCs w:val="18"/>
                <w:lang w:eastAsia="en-GB"/>
              </w:rPr>
            </w:pPr>
          </w:p>
        </w:tc>
        <w:tc>
          <w:tcPr>
            <w:tcW w:w="1275" w:type="dxa"/>
          </w:tcPr>
          <w:p w14:paraId="7ED98092"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79264D02" w14:textId="7FF57571"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 xml:space="preserve">Develop Guideline on complimentary use of </w:t>
            </w:r>
            <w:proofErr w:type="spellStart"/>
            <w:r w:rsidRPr="00654429">
              <w:rPr>
                <w:rFonts w:cstheme="minorHAnsi"/>
                <w:szCs w:val="18"/>
              </w:rPr>
              <w:t>AtoN</w:t>
            </w:r>
            <w:proofErr w:type="spellEnd"/>
          </w:p>
        </w:tc>
        <w:tc>
          <w:tcPr>
            <w:tcW w:w="3969" w:type="dxa"/>
          </w:tcPr>
          <w:p w14:paraId="2B053DEE"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 xml:space="preserve">Develop Guideline on complimentary use of </w:t>
            </w:r>
            <w:proofErr w:type="spellStart"/>
            <w:r w:rsidRPr="00654429">
              <w:rPr>
                <w:rFonts w:cstheme="minorHAnsi"/>
                <w:szCs w:val="18"/>
              </w:rPr>
              <w:t>AtoN</w:t>
            </w:r>
            <w:proofErr w:type="spellEnd"/>
            <w:r w:rsidRPr="00654429">
              <w:rPr>
                <w:rFonts w:cstheme="minorHAnsi"/>
                <w:szCs w:val="18"/>
              </w:rPr>
              <w:t xml:space="preserve">. </w:t>
            </w:r>
            <w:proofErr w:type="spellStart"/>
            <w:r w:rsidRPr="00654429">
              <w:rPr>
                <w:rFonts w:cstheme="minorHAnsi"/>
                <w:szCs w:val="18"/>
              </w:rPr>
              <w:t>Eg.</w:t>
            </w:r>
            <w:proofErr w:type="spellEnd"/>
            <w:r w:rsidRPr="00654429">
              <w:rPr>
                <w:rFonts w:cstheme="minorHAnsi"/>
                <w:szCs w:val="18"/>
              </w:rPr>
              <w:t xml:space="preserve"> Tsunami monitoring, Met Hydro monitoring, Private communications platforms etc.</w:t>
            </w:r>
          </w:p>
          <w:p w14:paraId="4D653C30" w14:textId="40228A50"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Develop Guideline on meteorological and oceanographical data dissemination</w:t>
            </w:r>
          </w:p>
        </w:tc>
        <w:tc>
          <w:tcPr>
            <w:tcW w:w="1701" w:type="dxa"/>
          </w:tcPr>
          <w:p w14:paraId="3FC2DE05" w14:textId="451B61F8"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 xml:space="preserve">New guideline on Complimentary use of </w:t>
            </w:r>
            <w:proofErr w:type="spellStart"/>
            <w:r w:rsidRPr="00654429">
              <w:rPr>
                <w:rFonts w:cstheme="minorHAnsi"/>
                <w:szCs w:val="18"/>
              </w:rPr>
              <w:t>AtoN</w:t>
            </w:r>
            <w:proofErr w:type="spellEnd"/>
          </w:p>
        </w:tc>
        <w:tc>
          <w:tcPr>
            <w:tcW w:w="1134" w:type="dxa"/>
          </w:tcPr>
          <w:p w14:paraId="31CC44D4" w14:textId="0407EFB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047938C9" w14:textId="104F38F5"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39841A3D"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730609F8"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19CD411F" w14:textId="77777777" w:rsidR="00F84996" w:rsidRPr="00654429" w:rsidRDefault="00F84996" w:rsidP="00F84996">
            <w:pPr>
              <w:rPr>
                <w:rFonts w:cstheme="minorHAnsi"/>
                <w:szCs w:val="18"/>
                <w:lang w:eastAsia="en-GB"/>
              </w:rPr>
            </w:pPr>
          </w:p>
        </w:tc>
        <w:tc>
          <w:tcPr>
            <w:tcW w:w="1275" w:type="dxa"/>
          </w:tcPr>
          <w:p w14:paraId="7247FC67"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4EAAF9D2" w14:textId="0C0B22AD"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Update and Amalgamate the Guidelines G1108 and G1136</w:t>
            </w:r>
          </w:p>
        </w:tc>
        <w:tc>
          <w:tcPr>
            <w:tcW w:w="3969" w:type="dxa"/>
          </w:tcPr>
          <w:p w14:paraId="103ED79E" w14:textId="0C84E670"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Update and Amalgamate the Guidelines 1108, 1136 and new guideline “</w:t>
            </w:r>
            <w:proofErr w:type="spellStart"/>
            <w:r w:rsidRPr="00654429">
              <w:rPr>
                <w:rFonts w:cstheme="minorHAnsi"/>
                <w:szCs w:val="18"/>
              </w:rPr>
              <w:t>AtoN</w:t>
            </w:r>
            <w:proofErr w:type="spellEnd"/>
            <w:r w:rsidRPr="00654429">
              <w:rPr>
                <w:rFonts w:cstheme="minorHAnsi"/>
                <w:szCs w:val="18"/>
              </w:rPr>
              <w:t xml:space="preserve"> equipment and structures exposed to extreme environmental conditions into one guideline”</w:t>
            </w:r>
          </w:p>
        </w:tc>
        <w:tc>
          <w:tcPr>
            <w:tcW w:w="1701" w:type="dxa"/>
          </w:tcPr>
          <w:p w14:paraId="55E27235" w14:textId="341EE30D"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 xml:space="preserve">New single Guideline on </w:t>
            </w:r>
            <w:proofErr w:type="spellStart"/>
            <w:r w:rsidRPr="00654429">
              <w:rPr>
                <w:rFonts w:cstheme="minorHAnsi"/>
                <w:szCs w:val="18"/>
              </w:rPr>
              <w:t>AtoN</w:t>
            </w:r>
            <w:proofErr w:type="spellEnd"/>
            <w:r w:rsidRPr="00654429">
              <w:rPr>
                <w:rFonts w:cstheme="minorHAnsi"/>
                <w:szCs w:val="18"/>
              </w:rPr>
              <w:t xml:space="preserve"> in extreme environmental conditions</w:t>
            </w:r>
          </w:p>
        </w:tc>
        <w:tc>
          <w:tcPr>
            <w:tcW w:w="1134" w:type="dxa"/>
          </w:tcPr>
          <w:p w14:paraId="6B4442BA" w14:textId="71F3805A"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34C0D3DB" w14:textId="4A48BE0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648C3CD1"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22E0F53E"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09830B15" w14:textId="77777777" w:rsidR="00F84996" w:rsidRPr="00654429" w:rsidRDefault="00F84996" w:rsidP="00F84996">
            <w:pPr>
              <w:rPr>
                <w:rFonts w:cstheme="minorHAnsi"/>
                <w:szCs w:val="18"/>
                <w:lang w:eastAsia="en-GB"/>
              </w:rPr>
            </w:pPr>
          </w:p>
        </w:tc>
        <w:tc>
          <w:tcPr>
            <w:tcW w:w="1275" w:type="dxa"/>
          </w:tcPr>
          <w:p w14:paraId="034CEB24"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38E574A2" w14:textId="2FF95EEA" w:rsidR="00F84996" w:rsidRPr="00654429" w:rsidRDefault="00F84996" w:rsidP="00F84996">
            <w:p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Update G1064  Integrated power system lanterns (Solar LED lanterns)</w:t>
            </w:r>
          </w:p>
        </w:tc>
        <w:tc>
          <w:tcPr>
            <w:tcW w:w="3969" w:type="dxa"/>
          </w:tcPr>
          <w:p w14:paraId="55B8394E" w14:textId="773E0D38"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Update G1064 Integrated power system lanterns (Solar LED lanterns)</w:t>
            </w:r>
          </w:p>
        </w:tc>
        <w:tc>
          <w:tcPr>
            <w:tcW w:w="1701" w:type="dxa"/>
          </w:tcPr>
          <w:p w14:paraId="177B36A3" w14:textId="34E1A82E"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Revise Guideline</w:t>
            </w:r>
          </w:p>
        </w:tc>
        <w:tc>
          <w:tcPr>
            <w:tcW w:w="1134" w:type="dxa"/>
          </w:tcPr>
          <w:p w14:paraId="6CEBC1C3" w14:textId="436EBF0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2B7538AC" w14:textId="63B021F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4B0BE870"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237A43ED"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360836D1" w14:textId="77777777" w:rsidR="00F84996" w:rsidRPr="00654429" w:rsidRDefault="00F84996" w:rsidP="00F84996">
            <w:pPr>
              <w:rPr>
                <w:rFonts w:cstheme="minorHAnsi"/>
                <w:szCs w:val="18"/>
                <w:lang w:eastAsia="en-GB"/>
              </w:rPr>
            </w:pPr>
          </w:p>
        </w:tc>
        <w:tc>
          <w:tcPr>
            <w:tcW w:w="1275" w:type="dxa"/>
          </w:tcPr>
          <w:p w14:paraId="742BBCA6"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4CF12C82"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Full review of A-126, G1084 and other AIS associated documentation</w:t>
            </w:r>
          </w:p>
        </w:tc>
        <w:tc>
          <w:tcPr>
            <w:tcW w:w="3969" w:type="dxa"/>
          </w:tcPr>
          <w:p w14:paraId="5B4548F9" w14:textId="60B00DBF" w:rsidR="00F84996" w:rsidRPr="00654429" w:rsidRDefault="00F84996" w:rsidP="004422A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 xml:space="preserve">ARM coordinate cross-committee review to consolidate and update AIS documentation into a succinct document suite. Take into consideration </w:t>
            </w:r>
            <w:commentRangeStart w:id="33"/>
            <w:r w:rsidRPr="00654429">
              <w:rPr>
                <w:rFonts w:cstheme="minorHAnsi"/>
                <w:szCs w:val="18"/>
              </w:rPr>
              <w:t xml:space="preserve">input </w:t>
            </w:r>
            <w:del w:id="34" w:author="Sundklev Monica" w:date="2023-09-19T15:42:00Z">
              <w:r w:rsidRPr="00654429" w:rsidDel="004422A6">
                <w:rPr>
                  <w:rFonts w:cstheme="minorHAnsi"/>
                  <w:szCs w:val="18"/>
                </w:rPr>
                <w:delText xml:space="preserve">from China MSA </w:delText>
              </w:r>
            </w:del>
            <w:r w:rsidRPr="00654429">
              <w:rPr>
                <w:rFonts w:cstheme="minorHAnsi"/>
                <w:szCs w:val="18"/>
              </w:rPr>
              <w:t>on Marine Electronic Fence</w:t>
            </w:r>
            <w:del w:id="35" w:author="Sundklev Monica" w:date="2023-09-19T15:42:00Z">
              <w:r w:rsidRPr="00654429" w:rsidDel="004422A6">
                <w:rPr>
                  <w:rFonts w:cstheme="minorHAnsi"/>
                  <w:szCs w:val="18"/>
                </w:rPr>
                <w:delText xml:space="preserve"> (ARM15).</w:delText>
              </w:r>
            </w:del>
            <w:commentRangeEnd w:id="33"/>
            <w:r w:rsidR="00F0296B">
              <w:rPr>
                <w:rStyle w:val="CommentReference"/>
              </w:rPr>
              <w:commentReference w:id="33"/>
            </w:r>
          </w:p>
        </w:tc>
        <w:tc>
          <w:tcPr>
            <w:tcW w:w="1701" w:type="dxa"/>
          </w:tcPr>
          <w:p w14:paraId="0C0D58D1"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Revised recommendations and guidelines</w:t>
            </w:r>
          </w:p>
        </w:tc>
        <w:tc>
          <w:tcPr>
            <w:tcW w:w="1134" w:type="dxa"/>
          </w:tcPr>
          <w:p w14:paraId="77151407" w14:textId="427B5695"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ARM*, ENG, VTS, DTEC </w:t>
            </w:r>
          </w:p>
        </w:tc>
        <w:tc>
          <w:tcPr>
            <w:tcW w:w="1133" w:type="dxa"/>
          </w:tcPr>
          <w:p w14:paraId="7EAE4308" w14:textId="782C0D4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7E4E78B9"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72428D2B"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248C922C" w14:textId="77777777" w:rsidR="00F84996" w:rsidRPr="00654429" w:rsidRDefault="00F84996" w:rsidP="00F84996">
            <w:pPr>
              <w:rPr>
                <w:rFonts w:cstheme="minorHAnsi"/>
                <w:szCs w:val="18"/>
                <w:lang w:eastAsia="en-GB"/>
              </w:rPr>
            </w:pPr>
          </w:p>
        </w:tc>
        <w:tc>
          <w:tcPr>
            <w:tcW w:w="1275" w:type="dxa"/>
          </w:tcPr>
          <w:p w14:paraId="3FD068DE" w14:textId="77777777" w:rsidR="00F84996" w:rsidRPr="00C4768A"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3953E00B" w14:textId="77777777" w:rsidR="00F84996" w:rsidRPr="00C4768A"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C4768A">
              <w:rPr>
                <w:rFonts w:cstheme="minorHAnsi"/>
                <w:szCs w:val="18"/>
                <w:lang w:eastAsia="en-GB"/>
              </w:rPr>
              <w:t>Develop an IALA guideline on the Maritime Architecture Framework</w:t>
            </w:r>
          </w:p>
        </w:tc>
        <w:tc>
          <w:tcPr>
            <w:tcW w:w="3969" w:type="dxa"/>
          </w:tcPr>
          <w:p w14:paraId="61C6E634"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701" w:type="dxa"/>
          </w:tcPr>
          <w:p w14:paraId="267A3B6C"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New guideline</w:t>
            </w:r>
          </w:p>
        </w:tc>
        <w:tc>
          <w:tcPr>
            <w:tcW w:w="1134" w:type="dxa"/>
          </w:tcPr>
          <w:p w14:paraId="3A46729B"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3BA76C04" w14:textId="4D064D1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20E7A8C7"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7116EFC4"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66A780F3" w14:textId="77777777" w:rsidR="00F84996" w:rsidRPr="00654429" w:rsidRDefault="00F84996" w:rsidP="00F84996">
            <w:pPr>
              <w:rPr>
                <w:rFonts w:cstheme="minorHAnsi"/>
                <w:szCs w:val="18"/>
                <w:lang w:eastAsia="en-GB"/>
              </w:rPr>
            </w:pPr>
          </w:p>
        </w:tc>
        <w:tc>
          <w:tcPr>
            <w:tcW w:w="1275" w:type="dxa"/>
          </w:tcPr>
          <w:p w14:paraId="430AE349"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13BE4EC6" w14:textId="6C6B1B15"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Develop an IALA recommendation and guideline on developing Harmonized Waterway Concept</w:t>
            </w:r>
          </w:p>
        </w:tc>
        <w:tc>
          <w:tcPr>
            <w:tcW w:w="3969" w:type="dxa"/>
          </w:tcPr>
          <w:p w14:paraId="06E0C0F3" w14:textId="0675E560"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Develop recommendation &amp; guideline (with possible repository of waterways hosted by IALA)</w:t>
            </w:r>
          </w:p>
        </w:tc>
        <w:tc>
          <w:tcPr>
            <w:tcW w:w="1701" w:type="dxa"/>
          </w:tcPr>
          <w:p w14:paraId="7756D489" w14:textId="3E4A80A8"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New recommendation and guideline</w:t>
            </w:r>
          </w:p>
        </w:tc>
        <w:tc>
          <w:tcPr>
            <w:tcW w:w="1134" w:type="dxa"/>
          </w:tcPr>
          <w:p w14:paraId="592476B1" w14:textId="7542D6D2"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66EA45EE" w14:textId="05C90FCE"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4489AF4D"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34959F34"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7DC5FEB2" w14:textId="77777777" w:rsidR="00F84996" w:rsidRPr="00654429" w:rsidRDefault="00F84996" w:rsidP="00F84996">
            <w:pPr>
              <w:rPr>
                <w:rFonts w:cstheme="minorHAnsi"/>
                <w:szCs w:val="18"/>
                <w:lang w:eastAsia="en-GB"/>
              </w:rPr>
            </w:pPr>
          </w:p>
        </w:tc>
        <w:tc>
          <w:tcPr>
            <w:tcW w:w="1275" w:type="dxa"/>
          </w:tcPr>
          <w:p w14:paraId="2FC8EEE6"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4A81A753" w14:textId="54E67F3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Develop Recommendation and Guideline on the use of Drones for </w:t>
            </w:r>
            <w:proofErr w:type="spellStart"/>
            <w:r w:rsidRPr="00654429">
              <w:rPr>
                <w:rFonts w:cstheme="minorHAnsi"/>
                <w:szCs w:val="18"/>
                <w:lang w:eastAsia="en-GB"/>
              </w:rPr>
              <w:t>AtoN</w:t>
            </w:r>
            <w:proofErr w:type="spellEnd"/>
            <w:r w:rsidRPr="00654429">
              <w:rPr>
                <w:rFonts w:cstheme="minorHAnsi"/>
                <w:szCs w:val="18"/>
                <w:lang w:eastAsia="en-GB"/>
              </w:rPr>
              <w:t xml:space="preserve"> inspection and maintenance</w:t>
            </w:r>
          </w:p>
        </w:tc>
        <w:tc>
          <w:tcPr>
            <w:tcW w:w="3969" w:type="dxa"/>
          </w:tcPr>
          <w:p w14:paraId="6AFCF6B6"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701" w:type="dxa"/>
          </w:tcPr>
          <w:p w14:paraId="0591A2FA" w14:textId="53C29A4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New recommendation and guideline</w:t>
            </w:r>
          </w:p>
        </w:tc>
        <w:tc>
          <w:tcPr>
            <w:tcW w:w="1134" w:type="dxa"/>
          </w:tcPr>
          <w:p w14:paraId="3F25F1DD" w14:textId="274BE9D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ins w:id="36" w:author="Sundklev Monica" w:date="2023-09-19T15:45:00Z">
              <w:r w:rsidR="004422A6">
                <w:rPr>
                  <w:rFonts w:cstheme="minorHAnsi"/>
                  <w:szCs w:val="18"/>
                  <w:lang w:eastAsia="en-GB"/>
                </w:rPr>
                <w:t xml:space="preserve">*, </w:t>
              </w:r>
              <w:commentRangeStart w:id="37"/>
              <w:r w:rsidR="004422A6">
                <w:rPr>
                  <w:rFonts w:cstheme="minorHAnsi"/>
                  <w:szCs w:val="18"/>
                  <w:lang w:eastAsia="en-GB"/>
                </w:rPr>
                <w:t>VTS</w:t>
              </w:r>
            </w:ins>
            <w:commentRangeEnd w:id="37"/>
            <w:r w:rsidR="00547A32">
              <w:rPr>
                <w:rStyle w:val="CommentReference"/>
              </w:rPr>
              <w:commentReference w:id="37"/>
            </w:r>
          </w:p>
        </w:tc>
        <w:tc>
          <w:tcPr>
            <w:tcW w:w="1133" w:type="dxa"/>
          </w:tcPr>
          <w:p w14:paraId="2DBC8919" w14:textId="0D700324"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34E44772"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404A6E8F"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5AA2EDF3" w14:textId="77777777" w:rsidR="00F84996" w:rsidRPr="00654429" w:rsidRDefault="00F84996" w:rsidP="00F84996">
            <w:pPr>
              <w:rPr>
                <w:rFonts w:cstheme="minorHAnsi"/>
                <w:szCs w:val="18"/>
                <w:lang w:eastAsia="en-GB"/>
              </w:rPr>
            </w:pPr>
          </w:p>
        </w:tc>
        <w:tc>
          <w:tcPr>
            <w:tcW w:w="1275" w:type="dxa"/>
          </w:tcPr>
          <w:p w14:paraId="378F5A7F" w14:textId="370B85F6" w:rsidR="00F84996" w:rsidRPr="00654429" w:rsidRDefault="00601395"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ins w:id="38" w:author="Sundklev Monica" w:date="2023-09-19T09:40:00Z">
              <w:r>
                <w:rPr>
                  <w:rFonts w:cstheme="minorHAnsi"/>
                  <w:szCs w:val="18"/>
                </w:rPr>
                <w:t>S1020.3</w:t>
              </w:r>
            </w:ins>
            <w:del w:id="39" w:author="Sundklev Monica" w:date="2023-09-19T09:40:00Z">
              <w:r w:rsidR="00F84996" w:rsidRPr="00654429" w:rsidDel="00601395">
                <w:rPr>
                  <w:rFonts w:cstheme="minorHAnsi"/>
                  <w:szCs w:val="18"/>
                </w:rPr>
                <w:delText>2.4</w:delText>
              </w:r>
            </w:del>
            <w:r w:rsidR="00F84996" w:rsidRPr="00654429">
              <w:rPr>
                <w:rFonts w:cstheme="minorHAnsi"/>
                <w:szCs w:val="18"/>
              </w:rPr>
              <w:t xml:space="preserve"> Floating Aids to Navigation</w:t>
            </w:r>
          </w:p>
        </w:tc>
        <w:tc>
          <w:tcPr>
            <w:tcW w:w="3969" w:type="dxa"/>
          </w:tcPr>
          <w:p w14:paraId="118F7E1A" w14:textId="34806385"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 xml:space="preserve">Develop guidance quantifying floating </w:t>
            </w:r>
            <w:proofErr w:type="spellStart"/>
            <w:r w:rsidRPr="00654429">
              <w:rPr>
                <w:rFonts w:cstheme="minorHAnsi"/>
                <w:szCs w:val="18"/>
              </w:rPr>
              <w:t>AtoN</w:t>
            </w:r>
            <w:proofErr w:type="spellEnd"/>
            <w:r w:rsidRPr="00654429">
              <w:rPr>
                <w:rFonts w:cstheme="minorHAnsi"/>
                <w:szCs w:val="18"/>
              </w:rPr>
              <w:t xml:space="preserve"> characteristics</w:t>
            </w:r>
          </w:p>
        </w:tc>
        <w:tc>
          <w:tcPr>
            <w:tcW w:w="3969" w:type="dxa"/>
          </w:tcPr>
          <w:p w14:paraId="48E55541" w14:textId="12425B59"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Develop guidance quantifying characteristics to meet nautical and operational requirements and ways to verify them</w:t>
            </w:r>
          </w:p>
        </w:tc>
        <w:tc>
          <w:tcPr>
            <w:tcW w:w="1701" w:type="dxa"/>
          </w:tcPr>
          <w:p w14:paraId="21048617" w14:textId="78982E4E"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New or revised guideline</w:t>
            </w:r>
          </w:p>
        </w:tc>
        <w:tc>
          <w:tcPr>
            <w:tcW w:w="1134" w:type="dxa"/>
          </w:tcPr>
          <w:p w14:paraId="4598F446" w14:textId="587ABDBA"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17E00C0E" w14:textId="1D35437D"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093B3AC6"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3AEC28C8"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77CDCB86" w14:textId="54786C60" w:rsidR="00F84996" w:rsidRPr="00654429" w:rsidRDefault="004422A6" w:rsidP="00F84996">
            <w:pPr>
              <w:rPr>
                <w:rFonts w:cstheme="minorHAnsi"/>
                <w:szCs w:val="18"/>
                <w:lang w:eastAsia="en-GB"/>
              </w:rPr>
            </w:pPr>
            <w:ins w:id="40" w:author="Sundklev Monica" w:date="2023-09-19T15:43:00Z">
              <w:r>
                <w:rPr>
                  <w:rFonts w:cstheme="minorHAnsi"/>
                  <w:szCs w:val="18"/>
                  <w:lang w:eastAsia="en-GB"/>
                </w:rPr>
                <w:t>&lt;</w:t>
              </w:r>
            </w:ins>
          </w:p>
        </w:tc>
        <w:tc>
          <w:tcPr>
            <w:tcW w:w="1275" w:type="dxa"/>
          </w:tcPr>
          <w:p w14:paraId="2D05C1AD"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50E3D633" w14:textId="39DAB36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 xml:space="preserve">Creating an overview guidance on floating </w:t>
            </w:r>
            <w:proofErr w:type="spellStart"/>
            <w:r w:rsidRPr="00654429">
              <w:rPr>
                <w:rFonts w:cstheme="minorHAnsi"/>
                <w:szCs w:val="18"/>
              </w:rPr>
              <w:t>AtoN</w:t>
            </w:r>
            <w:proofErr w:type="spellEnd"/>
            <w:r w:rsidRPr="00654429">
              <w:rPr>
                <w:rFonts w:cstheme="minorHAnsi"/>
                <w:szCs w:val="18"/>
              </w:rPr>
              <w:t xml:space="preserve"> </w:t>
            </w:r>
          </w:p>
        </w:tc>
        <w:tc>
          <w:tcPr>
            <w:tcW w:w="3969" w:type="dxa"/>
          </w:tcPr>
          <w:p w14:paraId="4F9D3FE3" w14:textId="0A05E5F4"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 xml:space="preserve">Creating an overview guidance on floating </w:t>
            </w:r>
            <w:proofErr w:type="spellStart"/>
            <w:r w:rsidRPr="00654429">
              <w:rPr>
                <w:rFonts w:cstheme="minorHAnsi"/>
                <w:szCs w:val="18"/>
              </w:rPr>
              <w:t>AtoN</w:t>
            </w:r>
            <w:proofErr w:type="spellEnd"/>
            <w:r w:rsidRPr="00654429">
              <w:rPr>
                <w:rFonts w:cstheme="minorHAnsi"/>
                <w:szCs w:val="18"/>
              </w:rPr>
              <w:t xml:space="preserve"> </w:t>
            </w:r>
          </w:p>
        </w:tc>
        <w:tc>
          <w:tcPr>
            <w:tcW w:w="1701" w:type="dxa"/>
          </w:tcPr>
          <w:p w14:paraId="5EA8CDBE" w14:textId="72603500"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 xml:space="preserve">New Guideline on floating </w:t>
            </w:r>
            <w:proofErr w:type="spellStart"/>
            <w:r w:rsidRPr="00654429">
              <w:rPr>
                <w:rFonts w:cstheme="minorHAnsi"/>
                <w:szCs w:val="18"/>
              </w:rPr>
              <w:t>AtoN</w:t>
            </w:r>
            <w:proofErr w:type="spellEnd"/>
          </w:p>
        </w:tc>
        <w:tc>
          <w:tcPr>
            <w:tcW w:w="1134" w:type="dxa"/>
          </w:tcPr>
          <w:p w14:paraId="0CE9C98B" w14:textId="13124D56"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7FE592F6" w14:textId="1F6AC9D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2543F3C9"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4022C58F"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1677DD2B" w14:textId="77777777" w:rsidR="00F84996" w:rsidRPr="00654429" w:rsidRDefault="00F84996" w:rsidP="00F84996">
            <w:pPr>
              <w:rPr>
                <w:rFonts w:cstheme="minorHAnsi"/>
                <w:szCs w:val="18"/>
                <w:lang w:eastAsia="en-GB"/>
              </w:rPr>
            </w:pPr>
          </w:p>
        </w:tc>
        <w:tc>
          <w:tcPr>
            <w:tcW w:w="1275" w:type="dxa"/>
          </w:tcPr>
          <w:p w14:paraId="0F6C6DE0"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4DBFE724" w14:textId="1A0A882B"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 xml:space="preserve">Update Recommendation R0107 (E-107) Moorings for floating </w:t>
            </w:r>
            <w:proofErr w:type="spellStart"/>
            <w:r w:rsidRPr="00654429">
              <w:rPr>
                <w:rFonts w:cstheme="minorHAnsi"/>
                <w:szCs w:val="18"/>
              </w:rPr>
              <w:t>AtoN</w:t>
            </w:r>
            <w:proofErr w:type="spellEnd"/>
          </w:p>
        </w:tc>
        <w:tc>
          <w:tcPr>
            <w:tcW w:w="3969" w:type="dxa"/>
          </w:tcPr>
          <w:p w14:paraId="561335D4" w14:textId="1313E1A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 xml:space="preserve">Update Recommendation E-107 Moorings for floating </w:t>
            </w:r>
            <w:proofErr w:type="spellStart"/>
            <w:r w:rsidRPr="00654429">
              <w:rPr>
                <w:rFonts w:cstheme="minorHAnsi"/>
                <w:szCs w:val="18"/>
              </w:rPr>
              <w:t>AtoN</w:t>
            </w:r>
            <w:proofErr w:type="spellEnd"/>
            <w:r w:rsidRPr="00654429">
              <w:rPr>
                <w:rFonts w:cstheme="minorHAnsi"/>
                <w:szCs w:val="18"/>
              </w:rPr>
              <w:t xml:space="preserve"> 2.0 Technical recommendation on moorings.</w:t>
            </w:r>
          </w:p>
        </w:tc>
        <w:tc>
          <w:tcPr>
            <w:tcW w:w="1701" w:type="dxa"/>
          </w:tcPr>
          <w:p w14:paraId="3A04F97B" w14:textId="6FDE43AC"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 xml:space="preserve">Updated Recommendation on moorings for floating </w:t>
            </w:r>
            <w:proofErr w:type="spellStart"/>
            <w:r w:rsidRPr="00654429">
              <w:rPr>
                <w:rFonts w:cstheme="minorHAnsi"/>
                <w:szCs w:val="18"/>
              </w:rPr>
              <w:t>AtoN</w:t>
            </w:r>
            <w:proofErr w:type="spellEnd"/>
          </w:p>
        </w:tc>
        <w:tc>
          <w:tcPr>
            <w:tcW w:w="1134" w:type="dxa"/>
          </w:tcPr>
          <w:p w14:paraId="6BE3BA00" w14:textId="6C5B795B"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1A63756F" w14:textId="5ECEC048"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749CD84C"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3984A9CB"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68DEBABC" w14:textId="77777777" w:rsidR="00F84996" w:rsidRPr="00654429" w:rsidRDefault="00F84996" w:rsidP="00F84996">
            <w:pPr>
              <w:rPr>
                <w:rFonts w:cstheme="minorHAnsi"/>
                <w:szCs w:val="18"/>
                <w:lang w:eastAsia="en-GB"/>
              </w:rPr>
            </w:pPr>
          </w:p>
        </w:tc>
        <w:tc>
          <w:tcPr>
            <w:tcW w:w="1275" w:type="dxa"/>
          </w:tcPr>
          <w:p w14:paraId="43AEA28D"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1D9ED66A" w14:textId="22A8A6D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 xml:space="preserve">Update G1066  Design of floating </w:t>
            </w:r>
            <w:proofErr w:type="spellStart"/>
            <w:r w:rsidRPr="00654429">
              <w:rPr>
                <w:rFonts w:cstheme="minorHAnsi"/>
                <w:szCs w:val="18"/>
              </w:rPr>
              <w:t>AtoN</w:t>
            </w:r>
            <w:proofErr w:type="spellEnd"/>
            <w:r w:rsidRPr="00654429">
              <w:rPr>
                <w:rFonts w:cstheme="minorHAnsi"/>
                <w:szCs w:val="18"/>
              </w:rPr>
              <w:t xml:space="preserve"> moorings</w:t>
            </w:r>
          </w:p>
        </w:tc>
        <w:tc>
          <w:tcPr>
            <w:tcW w:w="3969" w:type="dxa"/>
          </w:tcPr>
          <w:p w14:paraId="71945627" w14:textId="4C8CD3F0"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 xml:space="preserve">Update G1066 Design of floating </w:t>
            </w:r>
            <w:proofErr w:type="spellStart"/>
            <w:r w:rsidRPr="00654429">
              <w:rPr>
                <w:rFonts w:cstheme="minorHAnsi"/>
                <w:szCs w:val="18"/>
              </w:rPr>
              <w:t>AtoN</w:t>
            </w:r>
            <w:proofErr w:type="spellEnd"/>
            <w:r w:rsidRPr="00654429">
              <w:rPr>
                <w:rFonts w:cstheme="minorHAnsi"/>
                <w:szCs w:val="18"/>
              </w:rPr>
              <w:t xml:space="preserve"> moorings 1.1 General consideration on mooring materials, and comparison of mooring loads and design.</w:t>
            </w:r>
          </w:p>
        </w:tc>
        <w:tc>
          <w:tcPr>
            <w:tcW w:w="1701" w:type="dxa"/>
          </w:tcPr>
          <w:p w14:paraId="62BA1877" w14:textId="3CD7154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 xml:space="preserve">Updated Guideline on Design of floating </w:t>
            </w:r>
            <w:proofErr w:type="spellStart"/>
            <w:r w:rsidRPr="00654429">
              <w:rPr>
                <w:rFonts w:cstheme="minorHAnsi"/>
                <w:szCs w:val="18"/>
              </w:rPr>
              <w:t>AtoN</w:t>
            </w:r>
            <w:proofErr w:type="spellEnd"/>
            <w:r w:rsidRPr="00654429">
              <w:rPr>
                <w:rFonts w:cstheme="minorHAnsi"/>
                <w:szCs w:val="18"/>
              </w:rPr>
              <w:t xml:space="preserve"> moorings</w:t>
            </w:r>
          </w:p>
        </w:tc>
        <w:tc>
          <w:tcPr>
            <w:tcW w:w="1134" w:type="dxa"/>
          </w:tcPr>
          <w:p w14:paraId="184988A4" w14:textId="08030D4A"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 ARM</w:t>
            </w:r>
          </w:p>
        </w:tc>
        <w:tc>
          <w:tcPr>
            <w:tcW w:w="1133" w:type="dxa"/>
          </w:tcPr>
          <w:p w14:paraId="580BB546" w14:textId="3CB36F4F"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54361306"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7F1C68DB"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117CB8FA" w14:textId="77777777" w:rsidR="00F84996" w:rsidRPr="00654429" w:rsidRDefault="00F84996" w:rsidP="00F84996">
            <w:pPr>
              <w:rPr>
                <w:rFonts w:cstheme="minorHAnsi"/>
                <w:szCs w:val="18"/>
                <w:lang w:eastAsia="en-GB"/>
              </w:rPr>
            </w:pPr>
          </w:p>
        </w:tc>
        <w:tc>
          <w:tcPr>
            <w:tcW w:w="1275" w:type="dxa"/>
          </w:tcPr>
          <w:p w14:paraId="78D10AC3" w14:textId="6A6E3FE6" w:rsidR="00F84996" w:rsidRPr="00654429" w:rsidRDefault="00601395"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ins w:id="41" w:author="Sundklev Monica" w:date="2023-09-19T09:43:00Z">
              <w:r>
                <w:rPr>
                  <w:rFonts w:cstheme="minorHAnsi"/>
                  <w:szCs w:val="18"/>
                  <w:lang w:eastAsia="en-GB"/>
                </w:rPr>
                <w:t>S1020.4</w:t>
              </w:r>
            </w:ins>
            <w:del w:id="42" w:author="Sundklev Monica" w:date="2023-09-19T09:43:00Z">
              <w:r w:rsidR="00F84996" w:rsidRPr="00654429" w:rsidDel="00601395">
                <w:rPr>
                  <w:rFonts w:cstheme="minorHAnsi"/>
                  <w:szCs w:val="18"/>
                  <w:lang w:eastAsia="en-GB"/>
                </w:rPr>
                <w:delText>2.5</w:delText>
              </w:r>
            </w:del>
            <w:r w:rsidR="00F84996" w:rsidRPr="00654429">
              <w:rPr>
                <w:rFonts w:cstheme="minorHAnsi"/>
                <w:szCs w:val="18"/>
                <w:lang w:eastAsia="en-GB"/>
              </w:rPr>
              <w:t xml:space="preserve"> </w:t>
            </w:r>
            <w:r w:rsidR="00F84996" w:rsidRPr="00654429">
              <w:rPr>
                <w:rFonts w:cstheme="minorHAnsi"/>
                <w:szCs w:val="18"/>
              </w:rPr>
              <w:t>Environment &amp; Sustainability</w:t>
            </w:r>
          </w:p>
        </w:tc>
        <w:tc>
          <w:tcPr>
            <w:tcW w:w="3969" w:type="dxa"/>
          </w:tcPr>
          <w:p w14:paraId="0696C0AC" w14:textId="7A3D04B2"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Review and update as necessary G1036, the Green Guide</w:t>
            </w:r>
          </w:p>
        </w:tc>
        <w:tc>
          <w:tcPr>
            <w:tcW w:w="3969" w:type="dxa"/>
          </w:tcPr>
          <w:p w14:paraId="606A3444" w14:textId="6A3A975E"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 xml:space="preserve">Review and update as necessary G1036, </w:t>
            </w:r>
            <w:ins w:id="43" w:author="Sundklev Monica" w:date="2023-09-19T09:54:00Z">
              <w:r w:rsidR="00C4651B">
                <w:rPr>
                  <w:rFonts w:cstheme="minorHAnsi"/>
                  <w:szCs w:val="18"/>
                </w:rPr>
                <w:t>Environmental Management in Aids to Navigation (</w:t>
              </w:r>
            </w:ins>
            <w:r w:rsidRPr="00654429">
              <w:rPr>
                <w:rFonts w:cstheme="minorHAnsi"/>
                <w:szCs w:val="18"/>
              </w:rPr>
              <w:t>the Green Guide</w:t>
            </w:r>
            <w:ins w:id="44" w:author="Sundklev Monica" w:date="2023-09-19T09:54:00Z">
              <w:r w:rsidR="00C4651B">
                <w:rPr>
                  <w:rFonts w:cstheme="minorHAnsi"/>
                  <w:szCs w:val="18"/>
                </w:rPr>
                <w:t>)</w:t>
              </w:r>
            </w:ins>
          </w:p>
        </w:tc>
        <w:tc>
          <w:tcPr>
            <w:tcW w:w="1701" w:type="dxa"/>
          </w:tcPr>
          <w:p w14:paraId="6563EDDE" w14:textId="598F5FC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Revise guideline on Environmental and Sustainability responsibilities.</w:t>
            </w:r>
          </w:p>
        </w:tc>
        <w:tc>
          <w:tcPr>
            <w:tcW w:w="1134" w:type="dxa"/>
          </w:tcPr>
          <w:p w14:paraId="45A93D55" w14:textId="70C47FF6"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08A2BE00" w14:textId="4AC20BC8"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665FAA7D"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1F1F40A0"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43C4665E" w14:textId="77777777" w:rsidR="00F84996" w:rsidRPr="00654429" w:rsidRDefault="00F84996" w:rsidP="00F84996">
            <w:pPr>
              <w:rPr>
                <w:rFonts w:cstheme="minorHAnsi"/>
                <w:szCs w:val="18"/>
                <w:lang w:eastAsia="en-GB"/>
              </w:rPr>
            </w:pPr>
          </w:p>
        </w:tc>
        <w:tc>
          <w:tcPr>
            <w:tcW w:w="1275" w:type="dxa"/>
          </w:tcPr>
          <w:p w14:paraId="6097FC90"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41C1070A" w14:textId="637E6418"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AD784E">
              <w:rPr>
                <w:rFonts w:cstheme="minorHAnsi"/>
                <w:szCs w:val="18"/>
              </w:rPr>
              <w:t>Guidance on through life environmental impact</w:t>
            </w:r>
          </w:p>
        </w:tc>
        <w:tc>
          <w:tcPr>
            <w:tcW w:w="3969" w:type="dxa"/>
          </w:tcPr>
          <w:p w14:paraId="2537E599" w14:textId="1350AC26"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376BB3">
              <w:rPr>
                <w:rFonts w:cstheme="minorHAnsi"/>
                <w:szCs w:val="18"/>
              </w:rPr>
              <w:t xml:space="preserve">Guideline on how to assess the through life environmental impact of </w:t>
            </w:r>
            <w:proofErr w:type="spellStart"/>
            <w:r w:rsidRPr="00376BB3">
              <w:rPr>
                <w:rFonts w:cstheme="minorHAnsi"/>
                <w:szCs w:val="18"/>
              </w:rPr>
              <w:t>AtoN</w:t>
            </w:r>
            <w:proofErr w:type="spellEnd"/>
            <w:r w:rsidRPr="00376BB3">
              <w:rPr>
                <w:rFonts w:cstheme="minorHAnsi"/>
                <w:szCs w:val="18"/>
              </w:rPr>
              <w:t xml:space="preserve"> and </w:t>
            </w:r>
            <w:proofErr w:type="spellStart"/>
            <w:r w:rsidRPr="00376BB3">
              <w:rPr>
                <w:rFonts w:cstheme="minorHAnsi"/>
                <w:szCs w:val="18"/>
              </w:rPr>
              <w:t>AtoN</w:t>
            </w:r>
            <w:proofErr w:type="spellEnd"/>
            <w:r w:rsidRPr="00376BB3">
              <w:rPr>
                <w:rFonts w:cstheme="minorHAnsi"/>
                <w:szCs w:val="18"/>
              </w:rPr>
              <w:t xml:space="preserve"> provision</w:t>
            </w:r>
          </w:p>
        </w:tc>
        <w:tc>
          <w:tcPr>
            <w:tcW w:w="1701" w:type="dxa"/>
          </w:tcPr>
          <w:p w14:paraId="6C6FE5B0" w14:textId="67040B7E"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Pr>
                <w:rFonts w:cstheme="minorHAnsi"/>
                <w:szCs w:val="18"/>
              </w:rPr>
              <w:t>New Guideline</w:t>
            </w:r>
          </w:p>
        </w:tc>
        <w:tc>
          <w:tcPr>
            <w:tcW w:w="1134" w:type="dxa"/>
          </w:tcPr>
          <w:p w14:paraId="1BCB793D" w14:textId="48A8B8B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w:t>
            </w:r>
          </w:p>
        </w:tc>
        <w:tc>
          <w:tcPr>
            <w:tcW w:w="1133" w:type="dxa"/>
          </w:tcPr>
          <w:p w14:paraId="67F6ED01" w14:textId="114AC895"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06EF2306"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601395" w:rsidRPr="00654429" w14:paraId="2E0223E9" w14:textId="77777777" w:rsidTr="00547A32">
        <w:trPr>
          <w:cnfStyle w:val="000000100000" w:firstRow="0" w:lastRow="0" w:firstColumn="0" w:lastColumn="0" w:oddVBand="0" w:evenVBand="0" w:oddHBand="1" w:evenHBand="0" w:firstRowFirstColumn="0" w:firstRowLastColumn="0" w:lastRowFirstColumn="0" w:lastRowLastColumn="0"/>
          <w:ins w:id="45" w:author="Sundklev Monica" w:date="2023-09-19T09:45:00Z"/>
        </w:trPr>
        <w:tc>
          <w:tcPr>
            <w:cnfStyle w:val="001000000000" w:firstRow="0" w:lastRow="0" w:firstColumn="1" w:lastColumn="0" w:oddVBand="0" w:evenVBand="0" w:oddHBand="0" w:evenHBand="0" w:firstRowFirstColumn="0" w:firstRowLastColumn="0" w:lastRowFirstColumn="0" w:lastRowLastColumn="0"/>
            <w:tcW w:w="988" w:type="dxa"/>
          </w:tcPr>
          <w:p w14:paraId="44F01AB8" w14:textId="77777777" w:rsidR="00601395" w:rsidRPr="00654429" w:rsidRDefault="00601395" w:rsidP="00F84996">
            <w:pPr>
              <w:rPr>
                <w:ins w:id="46" w:author="Sundklev Monica" w:date="2023-09-19T09:45:00Z"/>
                <w:rFonts w:cstheme="minorHAnsi"/>
                <w:szCs w:val="18"/>
                <w:lang w:eastAsia="en-GB"/>
              </w:rPr>
            </w:pPr>
          </w:p>
        </w:tc>
        <w:tc>
          <w:tcPr>
            <w:tcW w:w="1275" w:type="dxa"/>
          </w:tcPr>
          <w:p w14:paraId="4A3DDF48" w14:textId="03D00D9E" w:rsidR="00601395" w:rsidRPr="00654429" w:rsidRDefault="00601395" w:rsidP="00601395">
            <w:pPr>
              <w:cnfStyle w:val="000000100000" w:firstRow="0" w:lastRow="0" w:firstColumn="0" w:lastColumn="0" w:oddVBand="0" w:evenVBand="0" w:oddHBand="1" w:evenHBand="0" w:firstRowFirstColumn="0" w:firstRowLastColumn="0" w:lastRowFirstColumn="0" w:lastRowLastColumn="0"/>
              <w:rPr>
                <w:ins w:id="47" w:author="Sundklev Monica" w:date="2023-09-19T09:45:00Z"/>
                <w:rFonts w:cstheme="minorHAnsi"/>
                <w:szCs w:val="18"/>
                <w:lang w:eastAsia="en-GB"/>
              </w:rPr>
            </w:pPr>
            <w:commentRangeStart w:id="48"/>
            <w:ins w:id="49" w:author="Sundklev Monica" w:date="2023-09-19T09:45:00Z">
              <w:r>
                <w:rPr>
                  <w:rFonts w:cstheme="minorHAnsi"/>
                  <w:szCs w:val="18"/>
                  <w:lang w:eastAsia="en-GB"/>
                </w:rPr>
                <w:t xml:space="preserve">S1020.5 Power </w:t>
              </w:r>
            </w:ins>
            <w:ins w:id="50" w:author="Sundklev Monica" w:date="2023-09-19T09:46:00Z">
              <w:r>
                <w:rPr>
                  <w:rFonts w:cstheme="minorHAnsi"/>
                  <w:szCs w:val="18"/>
                  <w:lang w:eastAsia="en-GB"/>
                </w:rPr>
                <w:t>systems</w:t>
              </w:r>
            </w:ins>
            <w:commentRangeEnd w:id="48"/>
            <w:ins w:id="51" w:author="Sundklev Monica" w:date="2023-09-19T09:47:00Z">
              <w:r>
                <w:rPr>
                  <w:rStyle w:val="CommentReference"/>
                </w:rPr>
                <w:commentReference w:id="48"/>
              </w:r>
            </w:ins>
          </w:p>
        </w:tc>
        <w:tc>
          <w:tcPr>
            <w:tcW w:w="3969" w:type="dxa"/>
          </w:tcPr>
          <w:p w14:paraId="42ABB036" w14:textId="77777777" w:rsidR="00601395" w:rsidRPr="00AD784E" w:rsidRDefault="00601395" w:rsidP="00F84996">
            <w:pPr>
              <w:cnfStyle w:val="000000100000" w:firstRow="0" w:lastRow="0" w:firstColumn="0" w:lastColumn="0" w:oddVBand="0" w:evenVBand="0" w:oddHBand="1" w:evenHBand="0" w:firstRowFirstColumn="0" w:firstRowLastColumn="0" w:lastRowFirstColumn="0" w:lastRowLastColumn="0"/>
              <w:rPr>
                <w:ins w:id="52" w:author="Sundklev Monica" w:date="2023-09-19T09:45:00Z"/>
                <w:rFonts w:cstheme="minorHAnsi"/>
                <w:szCs w:val="18"/>
              </w:rPr>
            </w:pPr>
          </w:p>
        </w:tc>
        <w:tc>
          <w:tcPr>
            <w:tcW w:w="3969" w:type="dxa"/>
          </w:tcPr>
          <w:p w14:paraId="4F93E667" w14:textId="77777777" w:rsidR="00601395" w:rsidRPr="00376BB3" w:rsidRDefault="00601395" w:rsidP="00F84996">
            <w:pPr>
              <w:cnfStyle w:val="000000100000" w:firstRow="0" w:lastRow="0" w:firstColumn="0" w:lastColumn="0" w:oddVBand="0" w:evenVBand="0" w:oddHBand="1" w:evenHBand="0" w:firstRowFirstColumn="0" w:firstRowLastColumn="0" w:lastRowFirstColumn="0" w:lastRowLastColumn="0"/>
              <w:rPr>
                <w:ins w:id="53" w:author="Sundklev Monica" w:date="2023-09-19T09:45:00Z"/>
                <w:rFonts w:cstheme="minorHAnsi"/>
                <w:szCs w:val="18"/>
              </w:rPr>
            </w:pPr>
          </w:p>
        </w:tc>
        <w:tc>
          <w:tcPr>
            <w:tcW w:w="1701" w:type="dxa"/>
          </w:tcPr>
          <w:p w14:paraId="77FACEA3" w14:textId="77777777" w:rsidR="00601395" w:rsidRDefault="00601395" w:rsidP="00F84996">
            <w:pPr>
              <w:cnfStyle w:val="000000100000" w:firstRow="0" w:lastRow="0" w:firstColumn="0" w:lastColumn="0" w:oddVBand="0" w:evenVBand="0" w:oddHBand="1" w:evenHBand="0" w:firstRowFirstColumn="0" w:firstRowLastColumn="0" w:lastRowFirstColumn="0" w:lastRowLastColumn="0"/>
              <w:rPr>
                <w:ins w:id="54" w:author="Sundklev Monica" w:date="2023-09-19T09:45:00Z"/>
                <w:rFonts w:cstheme="minorHAnsi"/>
                <w:szCs w:val="18"/>
              </w:rPr>
            </w:pPr>
          </w:p>
        </w:tc>
        <w:tc>
          <w:tcPr>
            <w:tcW w:w="1134" w:type="dxa"/>
          </w:tcPr>
          <w:p w14:paraId="6BD63F85" w14:textId="77777777" w:rsidR="00601395" w:rsidRDefault="00601395" w:rsidP="00F84996">
            <w:pPr>
              <w:cnfStyle w:val="000000100000" w:firstRow="0" w:lastRow="0" w:firstColumn="0" w:lastColumn="0" w:oddVBand="0" w:evenVBand="0" w:oddHBand="1" w:evenHBand="0" w:firstRowFirstColumn="0" w:firstRowLastColumn="0" w:lastRowFirstColumn="0" w:lastRowLastColumn="0"/>
              <w:rPr>
                <w:ins w:id="55" w:author="Sundklev Monica" w:date="2023-09-19T09:45:00Z"/>
                <w:rFonts w:cstheme="minorHAnsi"/>
                <w:szCs w:val="18"/>
                <w:lang w:eastAsia="en-GB"/>
              </w:rPr>
            </w:pPr>
          </w:p>
        </w:tc>
        <w:tc>
          <w:tcPr>
            <w:tcW w:w="1133" w:type="dxa"/>
          </w:tcPr>
          <w:p w14:paraId="154FB859" w14:textId="77777777" w:rsidR="00601395" w:rsidRPr="00654429" w:rsidRDefault="00601395" w:rsidP="00F84996">
            <w:pPr>
              <w:cnfStyle w:val="000000100000" w:firstRow="0" w:lastRow="0" w:firstColumn="0" w:lastColumn="0" w:oddVBand="0" w:evenVBand="0" w:oddHBand="1" w:evenHBand="0" w:firstRowFirstColumn="0" w:firstRowLastColumn="0" w:lastRowFirstColumn="0" w:lastRowLastColumn="0"/>
              <w:rPr>
                <w:ins w:id="56" w:author="Sundklev Monica" w:date="2023-09-19T09:45:00Z"/>
                <w:rFonts w:cstheme="minorHAnsi"/>
                <w:szCs w:val="18"/>
                <w:lang w:eastAsia="en-GB"/>
              </w:rPr>
            </w:pPr>
          </w:p>
        </w:tc>
        <w:tc>
          <w:tcPr>
            <w:tcW w:w="1077" w:type="dxa"/>
          </w:tcPr>
          <w:p w14:paraId="2E5FD885" w14:textId="77777777" w:rsidR="00601395" w:rsidRPr="00654429" w:rsidRDefault="00601395" w:rsidP="00F84996">
            <w:pPr>
              <w:cnfStyle w:val="000000100000" w:firstRow="0" w:lastRow="0" w:firstColumn="0" w:lastColumn="0" w:oddVBand="0" w:evenVBand="0" w:oddHBand="1" w:evenHBand="0" w:firstRowFirstColumn="0" w:firstRowLastColumn="0" w:lastRowFirstColumn="0" w:lastRowLastColumn="0"/>
              <w:rPr>
                <w:ins w:id="57" w:author="Sundklev Monica" w:date="2023-09-19T09:45:00Z"/>
                <w:rFonts w:cstheme="minorHAnsi"/>
                <w:szCs w:val="18"/>
                <w:lang w:eastAsia="en-GB"/>
              </w:rPr>
            </w:pPr>
          </w:p>
        </w:tc>
      </w:tr>
      <w:tr w:rsidR="00F84996" w:rsidRPr="00654429" w14:paraId="659FAD35"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6EA056E0" w14:textId="77777777" w:rsidR="00F84996" w:rsidRPr="00654429" w:rsidRDefault="00F84996" w:rsidP="00F84996">
            <w:pPr>
              <w:rPr>
                <w:rFonts w:cstheme="minorHAnsi"/>
                <w:szCs w:val="18"/>
                <w:lang w:eastAsia="en-GB"/>
              </w:rPr>
            </w:pPr>
          </w:p>
        </w:tc>
        <w:tc>
          <w:tcPr>
            <w:tcW w:w="1275" w:type="dxa"/>
          </w:tcPr>
          <w:p w14:paraId="1831CD55" w14:textId="43E2FB67" w:rsidR="00F84996" w:rsidRPr="00654429" w:rsidRDefault="00601395"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ins w:id="58" w:author="Sundklev Monica" w:date="2023-09-19T09:43:00Z">
              <w:r>
                <w:rPr>
                  <w:rFonts w:cstheme="minorHAnsi"/>
                  <w:szCs w:val="18"/>
                  <w:lang w:eastAsia="en-GB"/>
                </w:rPr>
                <w:t>S1020</w:t>
              </w:r>
            </w:ins>
            <w:del w:id="59" w:author="Sundklev Monica" w:date="2023-09-19T09:43:00Z">
              <w:r w:rsidR="00F84996" w:rsidRPr="00654429" w:rsidDel="00601395">
                <w:rPr>
                  <w:rFonts w:cstheme="minorHAnsi"/>
                  <w:szCs w:val="18"/>
                  <w:lang w:eastAsia="en-GB"/>
                </w:rPr>
                <w:delText>2</w:delText>
              </w:r>
            </w:del>
            <w:r w:rsidR="00F84996" w:rsidRPr="00654429">
              <w:rPr>
                <w:rFonts w:cstheme="minorHAnsi"/>
                <w:szCs w:val="18"/>
                <w:lang w:eastAsia="en-GB"/>
              </w:rPr>
              <w:t xml:space="preserve">.6 </w:t>
            </w:r>
            <w:r w:rsidR="00F84996" w:rsidRPr="00654429">
              <w:rPr>
                <w:rFonts w:cstheme="minorHAnsi"/>
                <w:szCs w:val="18"/>
              </w:rPr>
              <w:t>Heritage and Culture</w:t>
            </w:r>
          </w:p>
        </w:tc>
        <w:tc>
          <w:tcPr>
            <w:tcW w:w="3969" w:type="dxa"/>
          </w:tcPr>
          <w:p w14:paraId="499EF664" w14:textId="18F0466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Maintain the Heritage web page on the IALA website</w:t>
            </w:r>
          </w:p>
        </w:tc>
        <w:tc>
          <w:tcPr>
            <w:tcW w:w="3969" w:type="dxa"/>
          </w:tcPr>
          <w:p w14:paraId="725F433A" w14:textId="4A57F92F"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Maintain the Heritage web page on the IALA website</w:t>
            </w:r>
          </w:p>
        </w:tc>
        <w:tc>
          <w:tcPr>
            <w:tcW w:w="1701" w:type="dxa"/>
          </w:tcPr>
          <w:p w14:paraId="4BA2ED4C" w14:textId="399557EE"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Updated Heritage web page</w:t>
            </w:r>
          </w:p>
        </w:tc>
        <w:tc>
          <w:tcPr>
            <w:tcW w:w="1134" w:type="dxa"/>
          </w:tcPr>
          <w:p w14:paraId="447665BC" w14:textId="1398CB2E"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0D29B112" w14:textId="7CFDB632"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highlight w:val="yellow"/>
                <w:lang w:eastAsia="en-GB"/>
              </w:rPr>
            </w:pPr>
          </w:p>
        </w:tc>
        <w:tc>
          <w:tcPr>
            <w:tcW w:w="1077" w:type="dxa"/>
          </w:tcPr>
          <w:p w14:paraId="137AB5DD"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0B191127"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0EABFD80" w14:textId="77777777" w:rsidR="00F84996" w:rsidRPr="00654429" w:rsidRDefault="00F84996" w:rsidP="00F84996">
            <w:pPr>
              <w:rPr>
                <w:rFonts w:cstheme="minorHAnsi"/>
                <w:szCs w:val="18"/>
                <w:lang w:eastAsia="en-GB"/>
              </w:rPr>
            </w:pPr>
          </w:p>
        </w:tc>
        <w:tc>
          <w:tcPr>
            <w:tcW w:w="1275" w:type="dxa"/>
          </w:tcPr>
          <w:p w14:paraId="7728DCA8"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75A60BF8" w14:textId="3F7BEB2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Develop Guidance on modern equipment in traditional lighthouses</w:t>
            </w:r>
          </w:p>
        </w:tc>
        <w:tc>
          <w:tcPr>
            <w:tcW w:w="3969" w:type="dxa"/>
          </w:tcPr>
          <w:p w14:paraId="7E261B81" w14:textId="2BFF6F1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Develop Guidance on modern equipment in traditional lighthouses</w:t>
            </w:r>
          </w:p>
        </w:tc>
        <w:tc>
          <w:tcPr>
            <w:tcW w:w="1701" w:type="dxa"/>
          </w:tcPr>
          <w:p w14:paraId="16FA3228" w14:textId="5CA96FAA"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New Guideline</w:t>
            </w:r>
          </w:p>
        </w:tc>
        <w:tc>
          <w:tcPr>
            <w:tcW w:w="1134" w:type="dxa"/>
          </w:tcPr>
          <w:p w14:paraId="1762D99D" w14:textId="2910AC1B"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46430E89" w14:textId="2C43939A"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159187F2"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310CC902"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3ED95BFD" w14:textId="77777777" w:rsidR="00F84996" w:rsidRPr="00654429" w:rsidRDefault="00F84996" w:rsidP="00F84996">
            <w:pPr>
              <w:rPr>
                <w:rFonts w:cstheme="minorHAnsi"/>
                <w:szCs w:val="18"/>
                <w:lang w:eastAsia="en-GB"/>
              </w:rPr>
            </w:pPr>
          </w:p>
        </w:tc>
        <w:tc>
          <w:tcPr>
            <w:tcW w:w="1275" w:type="dxa"/>
          </w:tcPr>
          <w:p w14:paraId="33AAE183"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3D9A27F2" w14:textId="6B40B0FD"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Heritage Lighthouse of the Year award</w:t>
            </w:r>
          </w:p>
        </w:tc>
        <w:tc>
          <w:tcPr>
            <w:tcW w:w="3969" w:type="dxa"/>
          </w:tcPr>
          <w:p w14:paraId="5DFB4215" w14:textId="6BEE7F66" w:rsidR="00F84996" w:rsidRPr="00654429" w:rsidRDefault="00C90173"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rPr>
              <w:t xml:space="preserve">Make proposal for the  </w:t>
            </w:r>
            <w:r w:rsidR="00F84996" w:rsidRPr="00654429">
              <w:rPr>
                <w:rFonts w:cstheme="minorHAnsi"/>
                <w:szCs w:val="18"/>
              </w:rPr>
              <w:t xml:space="preserve">Heritage </w:t>
            </w:r>
            <w:proofErr w:type="spellStart"/>
            <w:r w:rsidR="00F84996" w:rsidRPr="00654429">
              <w:rPr>
                <w:rFonts w:cstheme="minorHAnsi"/>
                <w:szCs w:val="18"/>
              </w:rPr>
              <w:t>L</w:t>
            </w:r>
            <w:r w:rsidR="00625881">
              <w:rPr>
                <w:rFonts w:cstheme="minorHAnsi"/>
                <w:szCs w:val="18"/>
              </w:rPr>
              <w:t>lighthouse</w:t>
            </w:r>
            <w:proofErr w:type="spellEnd"/>
            <w:r w:rsidR="00F84996" w:rsidRPr="00654429">
              <w:rPr>
                <w:rFonts w:cstheme="minorHAnsi"/>
                <w:szCs w:val="18"/>
              </w:rPr>
              <w:t xml:space="preserve"> of the Year award</w:t>
            </w:r>
          </w:p>
        </w:tc>
        <w:tc>
          <w:tcPr>
            <w:tcW w:w="1701" w:type="dxa"/>
          </w:tcPr>
          <w:p w14:paraId="0B23114C" w14:textId="6B2DBDA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Maintain the Award</w:t>
            </w:r>
          </w:p>
        </w:tc>
        <w:tc>
          <w:tcPr>
            <w:tcW w:w="1134" w:type="dxa"/>
          </w:tcPr>
          <w:p w14:paraId="5B5B5923" w14:textId="53637CAA"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5A778D52" w14:textId="3782431A"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highlight w:val="yellow"/>
                <w:lang w:eastAsia="en-GB"/>
              </w:rPr>
            </w:pPr>
          </w:p>
        </w:tc>
        <w:tc>
          <w:tcPr>
            <w:tcW w:w="1077" w:type="dxa"/>
          </w:tcPr>
          <w:p w14:paraId="37757B6D"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2C7EFE2A"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0C0DE498" w14:textId="77777777" w:rsidR="00F84996" w:rsidRPr="00654429" w:rsidRDefault="00F84996" w:rsidP="00F84996">
            <w:pPr>
              <w:rPr>
                <w:rFonts w:cstheme="minorHAnsi"/>
                <w:szCs w:val="18"/>
                <w:lang w:eastAsia="en-GB"/>
              </w:rPr>
            </w:pPr>
          </w:p>
        </w:tc>
        <w:tc>
          <w:tcPr>
            <w:tcW w:w="1275" w:type="dxa"/>
          </w:tcPr>
          <w:p w14:paraId="0C074F86"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0F8272EB" w14:textId="50CD35E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 xml:space="preserve">Write the Heritage lecture for the WWA L1.1 </w:t>
            </w:r>
            <w:proofErr w:type="spellStart"/>
            <w:r w:rsidRPr="00654429">
              <w:rPr>
                <w:rFonts w:cstheme="minorHAnsi"/>
                <w:szCs w:val="18"/>
              </w:rPr>
              <w:t>AtoN</w:t>
            </w:r>
            <w:proofErr w:type="spellEnd"/>
            <w:r w:rsidRPr="00654429">
              <w:rPr>
                <w:rFonts w:cstheme="minorHAnsi"/>
                <w:szCs w:val="18"/>
              </w:rPr>
              <w:t xml:space="preserve"> Manager course</w:t>
            </w:r>
          </w:p>
        </w:tc>
        <w:tc>
          <w:tcPr>
            <w:tcW w:w="3969" w:type="dxa"/>
          </w:tcPr>
          <w:p w14:paraId="1A7F4D6E" w14:textId="6B993029"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 xml:space="preserve">Write the Heritage lecture for the WWA L1.1 </w:t>
            </w:r>
            <w:proofErr w:type="spellStart"/>
            <w:r w:rsidRPr="00654429">
              <w:rPr>
                <w:rFonts w:cstheme="minorHAnsi"/>
                <w:szCs w:val="18"/>
              </w:rPr>
              <w:t>AtoN</w:t>
            </w:r>
            <w:proofErr w:type="spellEnd"/>
            <w:r w:rsidRPr="00654429">
              <w:rPr>
                <w:rFonts w:cstheme="minorHAnsi"/>
                <w:szCs w:val="18"/>
              </w:rPr>
              <w:t xml:space="preserve"> Manager course</w:t>
            </w:r>
          </w:p>
        </w:tc>
        <w:tc>
          <w:tcPr>
            <w:tcW w:w="1701" w:type="dxa"/>
          </w:tcPr>
          <w:p w14:paraId="20CA474F" w14:textId="54D2656C"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New module on Heritage to include in the L1.1 course.</w:t>
            </w:r>
          </w:p>
        </w:tc>
        <w:tc>
          <w:tcPr>
            <w:tcW w:w="1134" w:type="dxa"/>
          </w:tcPr>
          <w:p w14:paraId="0B1E6D15" w14:textId="0544A141"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294B67C4" w14:textId="1B55133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4CD89954"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6BC92DDB"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40FCC641" w14:textId="77777777" w:rsidR="00F84996" w:rsidRPr="00654429" w:rsidRDefault="00F84996" w:rsidP="00F84996">
            <w:pPr>
              <w:rPr>
                <w:rFonts w:cstheme="minorHAnsi"/>
                <w:szCs w:val="18"/>
                <w:lang w:eastAsia="en-GB"/>
              </w:rPr>
            </w:pPr>
          </w:p>
        </w:tc>
        <w:tc>
          <w:tcPr>
            <w:tcW w:w="1275" w:type="dxa"/>
          </w:tcPr>
          <w:p w14:paraId="3C4E8647"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2B822364" w14:textId="3EF240E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Review of documents  pertinent to heritage reviewed</w:t>
            </w:r>
          </w:p>
        </w:tc>
        <w:tc>
          <w:tcPr>
            <w:tcW w:w="3969" w:type="dxa"/>
          </w:tcPr>
          <w:p w14:paraId="3A9485C0" w14:textId="462D6141"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Review of documents  pertinent to heritage reviewed</w:t>
            </w:r>
          </w:p>
        </w:tc>
        <w:tc>
          <w:tcPr>
            <w:tcW w:w="1701" w:type="dxa"/>
          </w:tcPr>
          <w:p w14:paraId="6EDBE918" w14:textId="2A3FC898"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Revised documents</w:t>
            </w:r>
          </w:p>
        </w:tc>
        <w:tc>
          <w:tcPr>
            <w:tcW w:w="1134" w:type="dxa"/>
          </w:tcPr>
          <w:p w14:paraId="058A2F77" w14:textId="5323BE3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214B9185" w14:textId="29CEE57F"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6B1A5203"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162F0955"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48716CD5" w14:textId="77777777" w:rsidR="00F84996" w:rsidRPr="00654429" w:rsidRDefault="00F84996" w:rsidP="00F84996">
            <w:pPr>
              <w:rPr>
                <w:rFonts w:cstheme="minorHAnsi"/>
                <w:szCs w:val="18"/>
                <w:lang w:eastAsia="en-GB"/>
              </w:rPr>
            </w:pPr>
          </w:p>
        </w:tc>
        <w:tc>
          <w:tcPr>
            <w:tcW w:w="1275" w:type="dxa"/>
          </w:tcPr>
          <w:p w14:paraId="4268FDD9"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00CE52E4" w14:textId="11020B76"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 xml:space="preserve">Update G1063 </w:t>
            </w:r>
            <w:del w:id="60" w:author="Sundklev Monica" w:date="2023-09-19T10:22:00Z">
              <w:r w:rsidRPr="00654429" w:rsidDel="003A38D5">
                <w:rPr>
                  <w:rFonts w:cstheme="minorHAnsi"/>
                  <w:szCs w:val="18"/>
                </w:rPr>
                <w:delText xml:space="preserve">ENG Dec 2008 </w:delText>
              </w:r>
            </w:del>
            <w:r w:rsidRPr="00654429">
              <w:rPr>
                <w:rFonts w:cstheme="minorHAnsi"/>
                <w:szCs w:val="18"/>
              </w:rPr>
              <w:t>Agreement for complementary use of lighthouse property</w:t>
            </w:r>
            <w:ins w:id="61" w:author="Sundklev Monica" w:date="2023-09-19T10:22:00Z">
              <w:r w:rsidR="003A38D5">
                <w:rPr>
                  <w:rFonts w:cstheme="minorHAnsi"/>
                  <w:szCs w:val="18"/>
                </w:rPr>
                <w:t xml:space="preserve"> (</w:t>
              </w:r>
              <w:r w:rsidR="003A38D5" w:rsidRPr="00654429">
                <w:rPr>
                  <w:rFonts w:cstheme="minorHAnsi"/>
                  <w:szCs w:val="18"/>
                </w:rPr>
                <w:t xml:space="preserve"> Dec 2008</w:t>
              </w:r>
              <w:r w:rsidR="003A38D5">
                <w:rPr>
                  <w:rFonts w:cstheme="minorHAnsi"/>
                  <w:szCs w:val="18"/>
                </w:rPr>
                <w:t>)</w:t>
              </w:r>
            </w:ins>
            <w:r w:rsidRPr="00654429">
              <w:rPr>
                <w:rFonts w:cstheme="minorHAnsi"/>
                <w:szCs w:val="18"/>
              </w:rPr>
              <w:t xml:space="preserve">. </w:t>
            </w:r>
          </w:p>
          <w:p w14:paraId="50DF38D6" w14:textId="04A6B172"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commentRangeStart w:id="62"/>
            <w:del w:id="63" w:author="Sundklev Monica" w:date="2023-09-19T10:22:00Z">
              <w:r w:rsidRPr="00654429" w:rsidDel="003A38D5">
                <w:rPr>
                  <w:rFonts w:cstheme="minorHAnsi"/>
                  <w:szCs w:val="18"/>
                </w:rPr>
                <w:delText>What should the agreement contain and safety aspect of the agreement including examples of few countries.</w:delText>
              </w:r>
            </w:del>
            <w:commentRangeEnd w:id="62"/>
            <w:r w:rsidR="003A38D5">
              <w:rPr>
                <w:rStyle w:val="CommentReference"/>
              </w:rPr>
              <w:commentReference w:id="62"/>
            </w:r>
          </w:p>
        </w:tc>
        <w:tc>
          <w:tcPr>
            <w:tcW w:w="3969" w:type="dxa"/>
          </w:tcPr>
          <w:p w14:paraId="3F07FDC7"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 xml:space="preserve">Update G1063 ENG Dec 2008 Agreement for complementary use of lighthouse property. </w:t>
            </w:r>
          </w:p>
          <w:p w14:paraId="1E943CC4" w14:textId="309F8D1E"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What should the agreement contain and safety aspect of the agreement including examples of few countries.</w:t>
            </w:r>
          </w:p>
        </w:tc>
        <w:tc>
          <w:tcPr>
            <w:tcW w:w="1701" w:type="dxa"/>
          </w:tcPr>
          <w:p w14:paraId="37EBE892" w14:textId="0C2A42C9"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Updated Guideline</w:t>
            </w:r>
          </w:p>
        </w:tc>
        <w:tc>
          <w:tcPr>
            <w:tcW w:w="1134" w:type="dxa"/>
          </w:tcPr>
          <w:p w14:paraId="7045F9CF" w14:textId="1A99E058"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478D730F" w14:textId="0146FBAD"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1883DFD7"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289B8023"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4163E223" w14:textId="77777777" w:rsidR="00F84996" w:rsidRPr="00654429" w:rsidRDefault="00F84996" w:rsidP="00F84996">
            <w:pPr>
              <w:rPr>
                <w:rFonts w:cstheme="minorHAnsi"/>
                <w:szCs w:val="18"/>
                <w:lang w:eastAsia="en-GB"/>
              </w:rPr>
            </w:pPr>
          </w:p>
        </w:tc>
        <w:tc>
          <w:tcPr>
            <w:tcW w:w="1275" w:type="dxa"/>
          </w:tcPr>
          <w:p w14:paraId="2FE73B3F"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54D8B441" w14:textId="14BDB171"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 xml:space="preserve">Review Guidelines 1074, 1075 &amp; 1076 on Branding, Business plans and Building Conditioning for content and relevance. </w:t>
            </w:r>
          </w:p>
        </w:tc>
        <w:tc>
          <w:tcPr>
            <w:tcW w:w="3969" w:type="dxa"/>
          </w:tcPr>
          <w:p w14:paraId="18880FB0" w14:textId="73F578D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 xml:space="preserve">Review Guidelines 1074, 1075 &amp; 1076 on Branding, Business plans and Building Conditioning for content and relevance. </w:t>
            </w:r>
          </w:p>
        </w:tc>
        <w:tc>
          <w:tcPr>
            <w:tcW w:w="1701" w:type="dxa"/>
          </w:tcPr>
          <w:p w14:paraId="36CE7FE5" w14:textId="4C50D20A"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Reviewed guidelines</w:t>
            </w:r>
          </w:p>
        </w:tc>
        <w:tc>
          <w:tcPr>
            <w:tcW w:w="1134" w:type="dxa"/>
          </w:tcPr>
          <w:p w14:paraId="2B0D4D6F" w14:textId="10B98C7A"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38605B9D" w14:textId="1B31DAB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63A76A07"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46D6515E"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6280B246" w14:textId="5A435C32" w:rsidR="00F84996" w:rsidRPr="00654429" w:rsidRDefault="00F84996" w:rsidP="00F84996">
            <w:pPr>
              <w:rPr>
                <w:rFonts w:cstheme="minorHAnsi"/>
                <w:b w:val="0"/>
                <w:bCs w:val="0"/>
                <w:szCs w:val="18"/>
                <w:lang w:eastAsia="en-GB"/>
              </w:rPr>
            </w:pPr>
            <w:r w:rsidRPr="00654429">
              <w:rPr>
                <w:rFonts w:cstheme="minorHAnsi"/>
                <w:szCs w:val="18"/>
                <w:lang w:eastAsia="en-GB"/>
              </w:rPr>
              <w:t>S1030 Radionavigation services</w:t>
            </w:r>
          </w:p>
          <w:p w14:paraId="4DF84D5F" w14:textId="3BE53074" w:rsidR="00F84996" w:rsidRPr="00654429" w:rsidRDefault="00F84996" w:rsidP="00F84996">
            <w:pPr>
              <w:rPr>
                <w:rFonts w:cstheme="minorHAnsi"/>
                <w:szCs w:val="18"/>
                <w:lang w:eastAsia="en-GB"/>
              </w:rPr>
            </w:pPr>
          </w:p>
        </w:tc>
        <w:tc>
          <w:tcPr>
            <w:tcW w:w="1275" w:type="dxa"/>
          </w:tcPr>
          <w:p w14:paraId="49BD096E" w14:textId="188B8B99" w:rsidR="00F84996" w:rsidRPr="00654429" w:rsidRDefault="00AD5A57"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ins w:id="64" w:author="Sundklev Monica" w:date="2023-09-19T10:26:00Z">
              <w:r>
                <w:rPr>
                  <w:rFonts w:cstheme="minorHAnsi"/>
                  <w:szCs w:val="18"/>
                  <w:lang w:eastAsia="en-GB"/>
                </w:rPr>
                <w:t>S1030</w:t>
              </w:r>
            </w:ins>
            <w:del w:id="65" w:author="Sundklev Monica" w:date="2023-09-19T10:26:00Z">
              <w:r w:rsidR="00F84996" w:rsidRPr="00654429" w:rsidDel="00AD5A57">
                <w:rPr>
                  <w:rFonts w:cstheme="minorHAnsi"/>
                  <w:szCs w:val="18"/>
                  <w:lang w:eastAsia="en-GB"/>
                </w:rPr>
                <w:delText>3</w:delText>
              </w:r>
            </w:del>
            <w:r w:rsidR="00F84996" w:rsidRPr="00654429">
              <w:rPr>
                <w:rFonts w:cstheme="minorHAnsi"/>
                <w:szCs w:val="18"/>
                <w:lang w:eastAsia="en-GB"/>
              </w:rPr>
              <w:t>.1</w:t>
            </w:r>
            <w:r w:rsidR="00F84996" w:rsidRPr="00654429">
              <w:rPr>
                <w:rFonts w:cstheme="minorHAnsi"/>
                <w:szCs w:val="18"/>
              </w:rPr>
              <w:t xml:space="preserve"> Satellite positioning and timing</w:t>
            </w:r>
          </w:p>
        </w:tc>
        <w:tc>
          <w:tcPr>
            <w:tcW w:w="3969" w:type="dxa"/>
          </w:tcPr>
          <w:p w14:paraId="360A764A" w14:textId="2058FDA8"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Guidance on timing and synchronization</w:t>
            </w:r>
          </w:p>
        </w:tc>
        <w:tc>
          <w:tcPr>
            <w:tcW w:w="3969" w:type="dxa"/>
          </w:tcPr>
          <w:p w14:paraId="741FAB95" w14:textId="5E6F4A3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New Guideline on the need and potential solutions</w:t>
            </w:r>
            <w:ins w:id="66" w:author="Sundklev Monica" w:date="2023-09-19T10:23:00Z">
              <w:r w:rsidR="003A38D5">
                <w:rPr>
                  <w:rFonts w:cstheme="minorHAnsi"/>
                  <w:szCs w:val="18"/>
                </w:rPr>
                <w:t xml:space="preserve"> </w:t>
              </w:r>
              <w:commentRangeStart w:id="67"/>
              <w:r w:rsidR="003A38D5">
                <w:rPr>
                  <w:rFonts w:cstheme="minorHAnsi"/>
                  <w:szCs w:val="18"/>
                </w:rPr>
                <w:t>on timing and synchronization</w:t>
              </w:r>
            </w:ins>
            <w:commentRangeEnd w:id="67"/>
            <w:ins w:id="68" w:author="Sundklev Monica" w:date="2023-09-19T10:24:00Z">
              <w:r w:rsidR="003A38D5">
                <w:rPr>
                  <w:rStyle w:val="CommentReference"/>
                </w:rPr>
                <w:commentReference w:id="67"/>
              </w:r>
            </w:ins>
          </w:p>
        </w:tc>
        <w:tc>
          <w:tcPr>
            <w:tcW w:w="1701" w:type="dxa"/>
          </w:tcPr>
          <w:p w14:paraId="087354A7" w14:textId="369EBCF4"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New Guideline</w:t>
            </w:r>
          </w:p>
        </w:tc>
        <w:tc>
          <w:tcPr>
            <w:tcW w:w="1134" w:type="dxa"/>
          </w:tcPr>
          <w:p w14:paraId="7E065F2C" w14:textId="16235861"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557E187D" w14:textId="62A0612B"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617E56D7"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0D7AA725"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2AD97924" w14:textId="77777777" w:rsidR="00F84996" w:rsidRPr="00654429" w:rsidRDefault="00F84996" w:rsidP="00F84996">
            <w:pPr>
              <w:rPr>
                <w:rFonts w:cstheme="minorHAnsi"/>
                <w:szCs w:val="18"/>
                <w:lang w:eastAsia="en-GB"/>
              </w:rPr>
            </w:pPr>
          </w:p>
        </w:tc>
        <w:tc>
          <w:tcPr>
            <w:tcW w:w="1275" w:type="dxa"/>
          </w:tcPr>
          <w:p w14:paraId="74092BAC"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1EDD5E45" w14:textId="0B5D572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4860E7">
              <w:rPr>
                <w:rFonts w:cstheme="minorHAnsi"/>
                <w:szCs w:val="18"/>
              </w:rPr>
              <w:t>WWRNP review</w:t>
            </w:r>
          </w:p>
        </w:tc>
        <w:tc>
          <w:tcPr>
            <w:tcW w:w="3969" w:type="dxa"/>
          </w:tcPr>
          <w:p w14:paraId="47B40577" w14:textId="381EC872" w:rsidR="00F84996" w:rsidRPr="004860E7" w:rsidDel="003A38D5" w:rsidRDefault="00F84996" w:rsidP="003A38D5">
            <w:pPr>
              <w:cnfStyle w:val="000000000000" w:firstRow="0" w:lastRow="0" w:firstColumn="0" w:lastColumn="0" w:oddVBand="0" w:evenVBand="0" w:oddHBand="0" w:evenHBand="0" w:firstRowFirstColumn="0" w:firstRowLastColumn="0" w:lastRowFirstColumn="0" w:lastRowLastColumn="0"/>
              <w:rPr>
                <w:del w:id="69" w:author="Sundklev Monica" w:date="2023-09-19T10:25:00Z"/>
                <w:rFonts w:cstheme="minorHAnsi"/>
                <w:szCs w:val="18"/>
              </w:rPr>
            </w:pPr>
            <w:r w:rsidRPr="004860E7">
              <w:rPr>
                <w:rFonts w:cstheme="minorHAnsi"/>
                <w:szCs w:val="18"/>
              </w:rPr>
              <w:t xml:space="preserve">Review </w:t>
            </w:r>
            <w:ins w:id="70" w:author="Sundklev Monica" w:date="2023-09-19T10:25:00Z">
              <w:r w:rsidR="003A38D5">
                <w:rPr>
                  <w:rFonts w:cstheme="minorHAnsi"/>
                  <w:szCs w:val="18"/>
                </w:rPr>
                <w:t xml:space="preserve">and update </w:t>
              </w:r>
            </w:ins>
            <w:r w:rsidRPr="004860E7">
              <w:rPr>
                <w:rFonts w:cstheme="minorHAnsi"/>
                <w:szCs w:val="18"/>
              </w:rPr>
              <w:t>the World Wide Radionavigation Plan (2012)</w:t>
            </w:r>
            <w:del w:id="71" w:author="Sundklev Monica" w:date="2023-09-19T10:25:00Z">
              <w:r w:rsidRPr="004860E7" w:rsidDel="003A38D5">
                <w:rPr>
                  <w:rFonts w:cstheme="minorHAnsi"/>
                  <w:szCs w:val="18"/>
                </w:rPr>
                <w:delText xml:space="preserve"> and update it.</w:delText>
              </w:r>
            </w:del>
          </w:p>
          <w:p w14:paraId="2D764F6A"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701" w:type="dxa"/>
          </w:tcPr>
          <w:p w14:paraId="2ED160E3" w14:textId="70F570B8"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Pr>
                <w:rFonts w:cstheme="minorHAnsi"/>
                <w:szCs w:val="18"/>
              </w:rPr>
              <w:t>Updated WWRNP</w:t>
            </w:r>
          </w:p>
        </w:tc>
        <w:tc>
          <w:tcPr>
            <w:tcW w:w="1134" w:type="dxa"/>
          </w:tcPr>
          <w:p w14:paraId="317EB3F7" w14:textId="69E31726"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lang w:eastAsia="en-GB"/>
              </w:rPr>
              <w:t>ENG</w:t>
            </w:r>
          </w:p>
        </w:tc>
        <w:tc>
          <w:tcPr>
            <w:tcW w:w="1133" w:type="dxa"/>
          </w:tcPr>
          <w:p w14:paraId="64CAD9DA" w14:textId="3DBC86ED"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55147934"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28709317"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1450FEC0" w14:textId="77777777" w:rsidR="00F84996" w:rsidRPr="00654429" w:rsidRDefault="00F84996" w:rsidP="00F84996">
            <w:pPr>
              <w:rPr>
                <w:rFonts w:cstheme="minorHAnsi"/>
                <w:szCs w:val="18"/>
                <w:lang w:eastAsia="en-GB"/>
              </w:rPr>
            </w:pPr>
          </w:p>
        </w:tc>
        <w:tc>
          <w:tcPr>
            <w:tcW w:w="1275" w:type="dxa"/>
          </w:tcPr>
          <w:p w14:paraId="0249CCA4" w14:textId="1F40E652" w:rsidR="00F84996" w:rsidRPr="00654429" w:rsidRDefault="00AD5A57" w:rsidP="00AD5A5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ins w:id="72" w:author="Sundklev Monica" w:date="2023-09-19T10:26:00Z">
              <w:r>
                <w:rPr>
                  <w:rFonts w:cstheme="minorHAnsi"/>
                  <w:szCs w:val="18"/>
                  <w:lang w:eastAsia="en-GB"/>
                </w:rPr>
                <w:t>S1030</w:t>
              </w:r>
            </w:ins>
            <w:del w:id="73" w:author="Sundklev Monica" w:date="2023-09-19T10:26:00Z">
              <w:r w:rsidR="00F84996" w:rsidRPr="00654429" w:rsidDel="00AD5A57">
                <w:rPr>
                  <w:rFonts w:cstheme="minorHAnsi"/>
                  <w:szCs w:val="18"/>
                  <w:lang w:eastAsia="en-GB"/>
                </w:rPr>
                <w:delText>3</w:delText>
              </w:r>
            </w:del>
            <w:r w:rsidR="00F84996" w:rsidRPr="00654429">
              <w:rPr>
                <w:rFonts w:cstheme="minorHAnsi"/>
                <w:szCs w:val="18"/>
                <w:lang w:eastAsia="en-GB"/>
              </w:rPr>
              <w:t xml:space="preserve">.2 </w:t>
            </w:r>
            <w:r w:rsidR="00F84996" w:rsidRPr="00654429">
              <w:rPr>
                <w:rFonts w:cstheme="minorHAnsi"/>
                <w:szCs w:val="18"/>
              </w:rPr>
              <w:t xml:space="preserve">Terrestrial positioning and timing </w:t>
            </w:r>
            <w:del w:id="74" w:author="Sundklev Monica" w:date="2023-09-19T10:26:00Z">
              <w:r w:rsidR="00F84996" w:rsidRPr="00654429" w:rsidDel="00AD5A57">
                <w:rPr>
                  <w:rFonts w:cstheme="minorHAnsi"/>
                  <w:szCs w:val="18"/>
                </w:rPr>
                <w:delText xml:space="preserve">(including eLoran, </w:delText>
              </w:r>
              <w:r w:rsidR="00F84996" w:rsidRPr="00654429" w:rsidDel="00AD5A57">
                <w:rPr>
                  <w:rFonts w:cstheme="minorHAnsi"/>
                  <w:noProof/>
                  <w:szCs w:val="18"/>
                </w:rPr>
                <w:delText>eChayka</w:delText>
              </w:r>
              <w:r w:rsidR="00F84996" w:rsidRPr="00654429" w:rsidDel="00AD5A57">
                <w:rPr>
                  <w:rFonts w:cstheme="minorHAnsi"/>
                  <w:szCs w:val="18"/>
                </w:rPr>
                <w:delText>, R-mode)</w:delText>
              </w:r>
            </w:del>
          </w:p>
        </w:tc>
        <w:tc>
          <w:tcPr>
            <w:tcW w:w="3969" w:type="dxa"/>
          </w:tcPr>
          <w:p w14:paraId="643C6E97" w14:textId="6DE86372"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R-Mode development</w:t>
            </w:r>
          </w:p>
        </w:tc>
        <w:tc>
          <w:tcPr>
            <w:tcW w:w="3969" w:type="dxa"/>
          </w:tcPr>
          <w:p w14:paraId="5FE1C873"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Development of R-Mode Guideline</w:t>
            </w:r>
          </w:p>
          <w:p w14:paraId="7D6B8DD7" w14:textId="73D3BA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Coordination of R-Mode test beds</w:t>
            </w:r>
          </w:p>
        </w:tc>
        <w:tc>
          <w:tcPr>
            <w:tcW w:w="1701" w:type="dxa"/>
          </w:tcPr>
          <w:p w14:paraId="222D7309" w14:textId="7CED44A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New Guideline</w:t>
            </w:r>
          </w:p>
        </w:tc>
        <w:tc>
          <w:tcPr>
            <w:tcW w:w="1134" w:type="dxa"/>
          </w:tcPr>
          <w:p w14:paraId="44A2D28C" w14:textId="194F57E6"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35741A21" w14:textId="0490FB3B"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421B3297"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409554B7"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49E213D1" w14:textId="77777777" w:rsidR="00F84996" w:rsidRPr="00654429" w:rsidRDefault="00F84996" w:rsidP="00F84996">
            <w:pPr>
              <w:rPr>
                <w:rFonts w:cstheme="minorHAnsi"/>
                <w:szCs w:val="18"/>
                <w:lang w:eastAsia="en-GB"/>
              </w:rPr>
            </w:pPr>
            <w:commentRangeStart w:id="75"/>
          </w:p>
        </w:tc>
        <w:tc>
          <w:tcPr>
            <w:tcW w:w="1275" w:type="dxa"/>
          </w:tcPr>
          <w:p w14:paraId="011F177D" w14:textId="46D1B5CC" w:rsidR="00F84996" w:rsidRPr="00654429" w:rsidRDefault="00AD5A57"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ins w:id="76" w:author="Sundklev Monica" w:date="2023-09-19T10:27:00Z">
              <w:r>
                <w:rPr>
                  <w:rFonts w:cstheme="minorHAnsi"/>
                  <w:szCs w:val="18"/>
                  <w:lang w:eastAsia="en-GB"/>
                </w:rPr>
                <w:t>S1030.4</w:t>
              </w:r>
            </w:ins>
            <w:del w:id="77" w:author="Sundklev Monica" w:date="2023-09-19T10:27:00Z">
              <w:r w:rsidR="00F84996" w:rsidRPr="00654429" w:rsidDel="00AD5A57">
                <w:rPr>
                  <w:rFonts w:cstheme="minorHAnsi"/>
                  <w:szCs w:val="18"/>
                  <w:lang w:eastAsia="en-GB"/>
                </w:rPr>
                <w:delText>3.3</w:delText>
              </w:r>
            </w:del>
            <w:r w:rsidR="00F84996" w:rsidRPr="00654429">
              <w:rPr>
                <w:rFonts w:cstheme="minorHAnsi"/>
                <w:szCs w:val="18"/>
                <w:lang w:eastAsia="en-GB"/>
              </w:rPr>
              <w:t xml:space="preserve"> </w:t>
            </w:r>
            <w:r w:rsidR="00F84996" w:rsidRPr="00654429">
              <w:rPr>
                <w:rFonts w:cstheme="minorHAnsi"/>
                <w:szCs w:val="18"/>
              </w:rPr>
              <w:t>Racon &amp; radar positioning</w:t>
            </w:r>
          </w:p>
        </w:tc>
        <w:tc>
          <w:tcPr>
            <w:tcW w:w="3969" w:type="dxa"/>
          </w:tcPr>
          <w:p w14:paraId="20D4D2BB" w14:textId="5398E075"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Radar &amp; Enhanced Racon positioning</w:t>
            </w:r>
          </w:p>
        </w:tc>
        <w:tc>
          <w:tcPr>
            <w:tcW w:w="3969" w:type="dxa"/>
          </w:tcPr>
          <w:p w14:paraId="774B414F" w14:textId="01552E9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 xml:space="preserve">Development of </w:t>
            </w:r>
            <w:proofErr w:type="spellStart"/>
            <w:r w:rsidRPr="00654429">
              <w:rPr>
                <w:rFonts w:cstheme="minorHAnsi"/>
                <w:szCs w:val="18"/>
              </w:rPr>
              <w:t>eRacon</w:t>
            </w:r>
            <w:proofErr w:type="spellEnd"/>
            <w:r w:rsidRPr="00654429">
              <w:rPr>
                <w:rFonts w:cstheme="minorHAnsi"/>
                <w:szCs w:val="18"/>
              </w:rPr>
              <w:t>/</w:t>
            </w:r>
            <w:proofErr w:type="spellStart"/>
            <w:r w:rsidRPr="00654429">
              <w:rPr>
                <w:rFonts w:cstheme="minorHAnsi"/>
                <w:szCs w:val="18"/>
              </w:rPr>
              <w:t>eRadar</w:t>
            </w:r>
            <w:proofErr w:type="spellEnd"/>
            <w:r w:rsidRPr="00654429">
              <w:rPr>
                <w:rFonts w:cstheme="minorHAnsi"/>
                <w:szCs w:val="18"/>
              </w:rPr>
              <w:t xml:space="preserve"> technology </w:t>
            </w:r>
          </w:p>
          <w:p w14:paraId="1FA50BE1" w14:textId="144D5F3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Review related IALA documents</w:t>
            </w:r>
          </w:p>
        </w:tc>
        <w:tc>
          <w:tcPr>
            <w:tcW w:w="1701" w:type="dxa"/>
          </w:tcPr>
          <w:p w14:paraId="19C581B5" w14:textId="51DB5EB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Revised Guideline</w:t>
            </w:r>
          </w:p>
        </w:tc>
        <w:tc>
          <w:tcPr>
            <w:tcW w:w="1134" w:type="dxa"/>
          </w:tcPr>
          <w:p w14:paraId="490DB91C" w14:textId="364A8894"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commentRangeEnd w:id="75"/>
        <w:tc>
          <w:tcPr>
            <w:tcW w:w="1133" w:type="dxa"/>
          </w:tcPr>
          <w:p w14:paraId="2E8339C8" w14:textId="4902C4B3" w:rsidR="00F84996" w:rsidRPr="00654429" w:rsidRDefault="00AD5A57"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Style w:val="CommentReference"/>
              </w:rPr>
              <w:commentReference w:id="75"/>
            </w:r>
          </w:p>
        </w:tc>
        <w:tc>
          <w:tcPr>
            <w:tcW w:w="1077" w:type="dxa"/>
          </w:tcPr>
          <w:p w14:paraId="7B4C7E47"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3605DB03"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6A1017E9" w14:textId="77777777" w:rsidR="00F84996" w:rsidRPr="00654429" w:rsidRDefault="00F84996" w:rsidP="00F84996">
            <w:pPr>
              <w:rPr>
                <w:rFonts w:cstheme="minorHAnsi"/>
                <w:szCs w:val="18"/>
                <w:lang w:eastAsia="en-GB"/>
              </w:rPr>
            </w:pPr>
          </w:p>
        </w:tc>
        <w:tc>
          <w:tcPr>
            <w:tcW w:w="1275" w:type="dxa"/>
          </w:tcPr>
          <w:p w14:paraId="067229FB" w14:textId="78D2C449" w:rsidR="00F84996" w:rsidRPr="00654429" w:rsidRDefault="00AD5A57" w:rsidP="00AD5A57">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ins w:id="78" w:author="Sundklev Monica" w:date="2023-09-19T10:28:00Z">
              <w:r>
                <w:rPr>
                  <w:rFonts w:cstheme="minorHAnsi"/>
                  <w:szCs w:val="18"/>
                  <w:lang w:eastAsia="en-GB"/>
                </w:rPr>
                <w:t>S1030.3</w:t>
              </w:r>
            </w:ins>
            <w:del w:id="79" w:author="Sundklev Monica" w:date="2023-09-19T10:28:00Z">
              <w:r w:rsidR="00F84996" w:rsidRPr="00654429" w:rsidDel="00AD5A57">
                <w:rPr>
                  <w:rFonts w:cstheme="minorHAnsi"/>
                  <w:szCs w:val="18"/>
                  <w:lang w:eastAsia="en-GB"/>
                </w:rPr>
                <w:delText>3.4</w:delText>
              </w:r>
            </w:del>
            <w:r w:rsidR="00F84996" w:rsidRPr="00654429">
              <w:rPr>
                <w:rFonts w:cstheme="minorHAnsi"/>
                <w:szCs w:val="18"/>
                <w:lang w:eastAsia="en-GB"/>
              </w:rPr>
              <w:t xml:space="preserve"> </w:t>
            </w:r>
            <w:r w:rsidR="00F84996" w:rsidRPr="00654429">
              <w:rPr>
                <w:rFonts w:cstheme="minorHAnsi"/>
                <w:szCs w:val="18"/>
              </w:rPr>
              <w:t xml:space="preserve">Augmentation services </w:t>
            </w:r>
            <w:del w:id="80" w:author="Sundklev Monica" w:date="2023-09-19T10:27:00Z">
              <w:r w:rsidR="00F84996" w:rsidRPr="00654429" w:rsidDel="00AD5A57">
                <w:rPr>
                  <w:rFonts w:cstheme="minorHAnsi"/>
                  <w:szCs w:val="18"/>
                </w:rPr>
                <w:delText>(SBAS &amp; DGNSS)</w:delText>
              </w:r>
            </w:del>
          </w:p>
        </w:tc>
        <w:tc>
          <w:tcPr>
            <w:tcW w:w="3969" w:type="dxa"/>
          </w:tcPr>
          <w:p w14:paraId="64C12E9D" w14:textId="252E918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Augmentation systems</w:t>
            </w:r>
          </w:p>
        </w:tc>
        <w:tc>
          <w:tcPr>
            <w:tcW w:w="3969" w:type="dxa"/>
          </w:tcPr>
          <w:p w14:paraId="62263239" w14:textId="39DA4B6C"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 xml:space="preserve">Monitoring DGNSS developments, both SBAS and marine </w:t>
            </w:r>
            <w:proofErr w:type="spellStart"/>
            <w:r w:rsidRPr="00654429">
              <w:rPr>
                <w:rFonts w:cstheme="minorHAnsi"/>
                <w:szCs w:val="18"/>
              </w:rPr>
              <w:t>Radiobeacon</w:t>
            </w:r>
            <w:proofErr w:type="spellEnd"/>
            <w:r w:rsidRPr="00654429">
              <w:rPr>
                <w:rFonts w:cstheme="minorHAnsi"/>
                <w:szCs w:val="18"/>
              </w:rPr>
              <w:t xml:space="preserve"> and update IALA documents as necessary</w:t>
            </w:r>
          </w:p>
        </w:tc>
        <w:tc>
          <w:tcPr>
            <w:tcW w:w="1701" w:type="dxa"/>
          </w:tcPr>
          <w:p w14:paraId="6E6191D7" w14:textId="54E69E94"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Reportage</w:t>
            </w:r>
          </w:p>
        </w:tc>
        <w:tc>
          <w:tcPr>
            <w:tcW w:w="1134" w:type="dxa"/>
          </w:tcPr>
          <w:p w14:paraId="3024DCD8" w14:textId="6EAC4546"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11390823" w14:textId="0A40DEB2"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53F9ECFF"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1AB0C6A7"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5F5AC26B" w14:textId="77777777" w:rsidR="00F84996" w:rsidRPr="00654429" w:rsidRDefault="00F84996" w:rsidP="00F84996">
            <w:pPr>
              <w:rPr>
                <w:rFonts w:cstheme="minorHAnsi"/>
                <w:szCs w:val="18"/>
                <w:lang w:eastAsia="en-GB"/>
              </w:rPr>
            </w:pPr>
          </w:p>
        </w:tc>
        <w:tc>
          <w:tcPr>
            <w:tcW w:w="1275" w:type="dxa"/>
          </w:tcPr>
          <w:p w14:paraId="37E174C3"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5F493A46" w14:textId="2E0010DD"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High accuracy positioning systems</w:t>
            </w:r>
          </w:p>
        </w:tc>
        <w:tc>
          <w:tcPr>
            <w:tcW w:w="3969" w:type="dxa"/>
          </w:tcPr>
          <w:p w14:paraId="174D7CAE" w14:textId="1D03DFA1"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Guidance on new systems and how they can be used</w:t>
            </w:r>
          </w:p>
        </w:tc>
        <w:tc>
          <w:tcPr>
            <w:tcW w:w="1701" w:type="dxa"/>
          </w:tcPr>
          <w:p w14:paraId="12B4CC3F" w14:textId="228BB34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New Guideline</w:t>
            </w:r>
          </w:p>
        </w:tc>
        <w:tc>
          <w:tcPr>
            <w:tcW w:w="1134" w:type="dxa"/>
          </w:tcPr>
          <w:p w14:paraId="3D0C46BB" w14:textId="407620E2"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1B025678" w14:textId="75AC1A11"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43BBE79A"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70AA432F"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4102159E" w14:textId="77777777" w:rsidR="00F84996" w:rsidRPr="00654429" w:rsidRDefault="00F84996" w:rsidP="00F84996">
            <w:pPr>
              <w:rPr>
                <w:rFonts w:cstheme="minorHAnsi"/>
                <w:szCs w:val="18"/>
                <w:lang w:eastAsia="en-GB"/>
              </w:rPr>
            </w:pPr>
          </w:p>
        </w:tc>
        <w:tc>
          <w:tcPr>
            <w:tcW w:w="1275" w:type="dxa"/>
          </w:tcPr>
          <w:p w14:paraId="0804295D" w14:textId="4519445D"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2BFA654C" w14:textId="44F98F50"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PNT technology review</w:t>
            </w:r>
          </w:p>
          <w:p w14:paraId="22B39BE5" w14:textId="7560748E"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1672BF91" w14:textId="1C8E065E"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commentRangeStart w:id="81"/>
            <w:r w:rsidRPr="00654429">
              <w:rPr>
                <w:rFonts w:cstheme="minorHAnsi"/>
                <w:szCs w:val="18"/>
              </w:rPr>
              <w:t>Monitor developments in radionavigation topics for information exchange and development of appropriate guidance (inc. resilient PNT, cyber security, timing aspects etc).</w:t>
            </w:r>
          </w:p>
          <w:p w14:paraId="5F706220" w14:textId="0BBE1686"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Rapporteur reports and new documents as required.</w:t>
            </w:r>
            <w:commentRangeEnd w:id="81"/>
            <w:r w:rsidR="00AD5A57">
              <w:rPr>
                <w:rStyle w:val="CommentReference"/>
              </w:rPr>
              <w:commentReference w:id="81"/>
            </w:r>
          </w:p>
        </w:tc>
        <w:tc>
          <w:tcPr>
            <w:tcW w:w="1701" w:type="dxa"/>
          </w:tcPr>
          <w:p w14:paraId="75715FD5" w14:textId="6EA821A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Reportage</w:t>
            </w:r>
          </w:p>
        </w:tc>
        <w:tc>
          <w:tcPr>
            <w:tcW w:w="1134" w:type="dxa"/>
          </w:tcPr>
          <w:p w14:paraId="19765209" w14:textId="1B4AEDEA"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6B35ED39" w14:textId="66710259"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0EDA8844"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195A3FCD"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26FC6621" w14:textId="51ECEEDB" w:rsidR="00F84996" w:rsidRPr="00654429" w:rsidRDefault="00F84996" w:rsidP="00F84996">
            <w:pPr>
              <w:rPr>
                <w:rFonts w:cstheme="minorHAnsi"/>
                <w:szCs w:val="18"/>
                <w:lang w:eastAsia="en-GB"/>
              </w:rPr>
            </w:pPr>
            <w:r w:rsidRPr="00654429">
              <w:rPr>
                <w:rFonts w:cstheme="minorHAnsi"/>
                <w:szCs w:val="18"/>
                <w:lang w:eastAsia="en-GB"/>
              </w:rPr>
              <w:t>S1040 VTS</w:t>
            </w:r>
          </w:p>
        </w:tc>
        <w:tc>
          <w:tcPr>
            <w:tcW w:w="1275" w:type="dxa"/>
          </w:tcPr>
          <w:p w14:paraId="3BE6D7CE" w14:textId="6DA0D7EB" w:rsidR="00F84996" w:rsidRPr="00654429" w:rsidRDefault="00031CEE"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ins w:id="82" w:author="Sundklev Monica" w:date="2023-09-19T10:29:00Z">
              <w:r>
                <w:rPr>
                  <w:rFonts w:cstheme="minorHAnsi"/>
                  <w:szCs w:val="18"/>
                  <w:lang w:eastAsia="en-GB"/>
                </w:rPr>
                <w:t>S1040</w:t>
              </w:r>
            </w:ins>
            <w:del w:id="83" w:author="Sundklev Monica" w:date="2023-09-19T10:29:00Z">
              <w:r w:rsidR="00F84996" w:rsidRPr="00654429" w:rsidDel="00031CEE">
                <w:rPr>
                  <w:rFonts w:cstheme="minorHAnsi"/>
                  <w:szCs w:val="18"/>
                  <w:lang w:eastAsia="en-GB"/>
                </w:rPr>
                <w:delText>4</w:delText>
              </w:r>
            </w:del>
            <w:r w:rsidR="00F84996" w:rsidRPr="00654429">
              <w:rPr>
                <w:rFonts w:cstheme="minorHAnsi"/>
                <w:szCs w:val="18"/>
                <w:lang w:eastAsia="en-GB"/>
              </w:rPr>
              <w:t>.1 VTS implementation</w:t>
            </w:r>
          </w:p>
        </w:tc>
        <w:tc>
          <w:tcPr>
            <w:tcW w:w="3969" w:type="dxa"/>
          </w:tcPr>
          <w:p w14:paraId="1AD08C55" w14:textId="2BB2CB05" w:rsidR="00F84996" w:rsidRPr="00654429" w:rsidRDefault="00B03ABB" w:rsidP="00B03ABB">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ins w:id="84" w:author="Sundklev Monica" w:date="2023-09-19T12:02:00Z">
              <w:r>
                <w:rPr>
                  <w:rFonts w:cstheme="minorHAnsi"/>
                  <w:szCs w:val="18"/>
                  <w:lang w:eastAsia="nl-NL"/>
                </w:rPr>
                <w:t xml:space="preserve">Develop </w:t>
              </w:r>
            </w:ins>
            <w:del w:id="85" w:author="Sundklev Monica" w:date="2023-09-19T12:02:00Z">
              <w:r w:rsidR="00F84996" w:rsidRPr="00654429" w:rsidDel="00B03ABB">
                <w:rPr>
                  <w:rFonts w:cstheme="minorHAnsi"/>
                  <w:szCs w:val="18"/>
                  <w:lang w:eastAsia="nl-NL"/>
                </w:rPr>
                <w:delText>G</w:delText>
              </w:r>
            </w:del>
            <w:ins w:id="86" w:author="Sundklev Monica" w:date="2023-09-19T12:02:00Z">
              <w:r>
                <w:rPr>
                  <w:rFonts w:cstheme="minorHAnsi"/>
                  <w:szCs w:val="18"/>
                  <w:lang w:eastAsia="nl-NL"/>
                </w:rPr>
                <w:t>g</w:t>
              </w:r>
            </w:ins>
            <w:r w:rsidR="00F84996" w:rsidRPr="00654429">
              <w:rPr>
                <w:rFonts w:cstheme="minorHAnsi"/>
                <w:szCs w:val="18"/>
                <w:lang w:eastAsia="nl-NL"/>
              </w:rPr>
              <w:t>uidance for establishing a compliance and enforcement framework by participating ships</w:t>
            </w:r>
          </w:p>
        </w:tc>
        <w:tc>
          <w:tcPr>
            <w:tcW w:w="3969" w:type="dxa"/>
          </w:tcPr>
          <w:p w14:paraId="21F1CF2E" w14:textId="35443A4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nl-NL"/>
              </w:rPr>
              <w:t>Develop guidance for establishing a compliance and enforcement framework by participating ships</w:t>
            </w:r>
          </w:p>
        </w:tc>
        <w:tc>
          <w:tcPr>
            <w:tcW w:w="1701" w:type="dxa"/>
          </w:tcPr>
          <w:p w14:paraId="11E0B5EC" w14:textId="49B9561F"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New Guideline</w:t>
            </w:r>
          </w:p>
        </w:tc>
        <w:tc>
          <w:tcPr>
            <w:tcW w:w="1134" w:type="dxa"/>
          </w:tcPr>
          <w:p w14:paraId="54A5ED47" w14:textId="15DCA552"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3" w:type="dxa"/>
          </w:tcPr>
          <w:p w14:paraId="7C8CA743" w14:textId="1873FA0F"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3AF9B9D0"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18B2760A"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34D313F3" w14:textId="77777777" w:rsidR="00F84996" w:rsidRPr="00654429" w:rsidRDefault="00F84996" w:rsidP="00F84996">
            <w:pPr>
              <w:rPr>
                <w:rFonts w:cstheme="minorHAnsi"/>
                <w:szCs w:val="18"/>
                <w:lang w:eastAsia="en-GB"/>
              </w:rPr>
            </w:pPr>
          </w:p>
        </w:tc>
        <w:tc>
          <w:tcPr>
            <w:tcW w:w="1275" w:type="dxa"/>
          </w:tcPr>
          <w:p w14:paraId="20B12918"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47825310" w14:textId="16E6DC91"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 xml:space="preserve"> Develop guidance on the implications of maritime autonomous surface ships (MASS) from a VTS perspective</w:t>
            </w:r>
          </w:p>
        </w:tc>
        <w:tc>
          <w:tcPr>
            <w:tcW w:w="3969" w:type="dxa"/>
          </w:tcPr>
          <w:p w14:paraId="157D183B" w14:textId="31A872BB"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 xml:space="preserve">a) Develop guidance on the implications of maritime autonomous surface ships (MASS) from a VTS perspective. </w:t>
            </w:r>
          </w:p>
          <w:p w14:paraId="6DB96261" w14:textId="7B173FC2"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b) Assess the implications associated with the advent of MASS on IALA Standards specifically related to the establishment and operation of VTS (scoping exercise)</w:t>
            </w:r>
          </w:p>
        </w:tc>
        <w:tc>
          <w:tcPr>
            <w:tcW w:w="1701" w:type="dxa"/>
          </w:tcPr>
          <w:p w14:paraId="7C000DB5" w14:textId="3F263F34"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New Guideline or contribute to</w:t>
            </w:r>
            <w:r>
              <w:rPr>
                <w:rFonts w:cstheme="minorHAnsi"/>
                <w:szCs w:val="18"/>
              </w:rPr>
              <w:t xml:space="preserve"> a single IALA</w:t>
            </w:r>
            <w:r w:rsidRPr="00654429">
              <w:rPr>
                <w:rFonts w:cstheme="minorHAnsi"/>
                <w:szCs w:val="18"/>
              </w:rPr>
              <w:t xml:space="preserve"> MASS guideline</w:t>
            </w:r>
          </w:p>
        </w:tc>
        <w:tc>
          <w:tcPr>
            <w:tcW w:w="1134" w:type="dxa"/>
          </w:tcPr>
          <w:p w14:paraId="291ADD4E" w14:textId="2164B1DC"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3" w:type="dxa"/>
          </w:tcPr>
          <w:p w14:paraId="06A8B941" w14:textId="344CD03D"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11D7A3C5"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1F7C468C"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1FD1C64D" w14:textId="77777777" w:rsidR="00F84996" w:rsidRPr="00654429" w:rsidRDefault="00F84996" w:rsidP="00F84996">
            <w:pPr>
              <w:rPr>
                <w:rFonts w:cstheme="minorHAnsi"/>
                <w:szCs w:val="18"/>
                <w:lang w:eastAsia="en-GB"/>
              </w:rPr>
            </w:pPr>
          </w:p>
        </w:tc>
        <w:tc>
          <w:tcPr>
            <w:tcW w:w="1275" w:type="dxa"/>
          </w:tcPr>
          <w:p w14:paraId="4DB14DD7"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26041117" w14:textId="231F82E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Develop guidance on delineating the VTS area</w:t>
            </w:r>
          </w:p>
        </w:tc>
        <w:tc>
          <w:tcPr>
            <w:tcW w:w="3969" w:type="dxa"/>
          </w:tcPr>
          <w:p w14:paraId="05106CFC" w14:textId="3E008341"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Develop guidance on delineating the VTS area</w:t>
            </w:r>
            <w:del w:id="87" w:author="Sundklev Monica" w:date="2023-10-25T10:57:00Z">
              <w:r w:rsidRPr="00654429" w:rsidDel="00FA16D2">
                <w:rPr>
                  <w:rFonts w:cstheme="minorHAnsi"/>
                  <w:szCs w:val="18"/>
                </w:rPr>
                <w:delText>.</w:delText>
              </w:r>
            </w:del>
            <w:r w:rsidRPr="00654429">
              <w:rPr>
                <w:rFonts w:cstheme="minorHAnsi"/>
                <w:szCs w:val="18"/>
              </w:rPr>
              <w:t xml:space="preserve"> considering risk assessment and MRN</w:t>
            </w:r>
          </w:p>
        </w:tc>
        <w:tc>
          <w:tcPr>
            <w:tcW w:w="1701" w:type="dxa"/>
          </w:tcPr>
          <w:p w14:paraId="6231B9EA" w14:textId="30D138DF"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New or revised Guideline</w:t>
            </w:r>
          </w:p>
        </w:tc>
        <w:tc>
          <w:tcPr>
            <w:tcW w:w="1134" w:type="dxa"/>
          </w:tcPr>
          <w:p w14:paraId="28B632F5" w14:textId="10B7F8FA"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VTS*, ARM</w:t>
            </w:r>
          </w:p>
        </w:tc>
        <w:tc>
          <w:tcPr>
            <w:tcW w:w="1133" w:type="dxa"/>
          </w:tcPr>
          <w:p w14:paraId="70CD9886" w14:textId="01DD963F"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1A613D60"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5E90BB58"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4FD7B7FC" w14:textId="77777777" w:rsidR="00F84996" w:rsidRPr="00654429" w:rsidRDefault="00F84996" w:rsidP="00F84996">
            <w:pPr>
              <w:rPr>
                <w:rFonts w:cstheme="minorHAnsi"/>
                <w:szCs w:val="18"/>
                <w:lang w:eastAsia="en-GB"/>
              </w:rPr>
            </w:pPr>
          </w:p>
        </w:tc>
        <w:tc>
          <w:tcPr>
            <w:tcW w:w="1275" w:type="dxa"/>
          </w:tcPr>
          <w:p w14:paraId="21BA0B93"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795AD5C0" w14:textId="68F3C86C"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Develop guidance to assist competent authorities for VTS establish an appropriate policy and regulatory framework to meet their obligations</w:t>
            </w:r>
          </w:p>
        </w:tc>
        <w:tc>
          <w:tcPr>
            <w:tcW w:w="3969" w:type="dxa"/>
          </w:tcPr>
          <w:p w14:paraId="2CC70E4D" w14:textId="6B5CB8B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Develop guidance to assist competent authorities for VTS establish an appropriate policy and regulatory framework to meet their obligations</w:t>
            </w:r>
          </w:p>
        </w:tc>
        <w:tc>
          <w:tcPr>
            <w:tcW w:w="1701" w:type="dxa"/>
          </w:tcPr>
          <w:p w14:paraId="6B7C7B02" w14:textId="6DF6263D"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New or revised Guideline (G1150)</w:t>
            </w:r>
          </w:p>
        </w:tc>
        <w:tc>
          <w:tcPr>
            <w:tcW w:w="1134" w:type="dxa"/>
          </w:tcPr>
          <w:p w14:paraId="2187F02B" w14:textId="7F972D4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3" w:type="dxa"/>
          </w:tcPr>
          <w:p w14:paraId="77155F95" w14:textId="2CD9997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1077" w:type="dxa"/>
          </w:tcPr>
          <w:p w14:paraId="0A00DFA7"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1D2AC8C8"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28ECB586" w14:textId="77777777" w:rsidR="00F84996" w:rsidRPr="00654429" w:rsidRDefault="00F84996" w:rsidP="00F84996">
            <w:pPr>
              <w:rPr>
                <w:rFonts w:cstheme="minorHAnsi"/>
                <w:szCs w:val="18"/>
                <w:lang w:eastAsia="en-GB"/>
              </w:rPr>
            </w:pPr>
          </w:p>
        </w:tc>
        <w:tc>
          <w:tcPr>
            <w:tcW w:w="1275" w:type="dxa"/>
          </w:tcPr>
          <w:p w14:paraId="1BFCAE19"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47AFB572" w14:textId="5F272A62"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3969" w:type="dxa"/>
          </w:tcPr>
          <w:p w14:paraId="3AD0B161" w14:textId="7C91CCA3"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701" w:type="dxa"/>
          </w:tcPr>
          <w:p w14:paraId="73319D58"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134" w:type="dxa"/>
          </w:tcPr>
          <w:p w14:paraId="516E2145"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133" w:type="dxa"/>
          </w:tcPr>
          <w:p w14:paraId="08FF27EA" w14:textId="00647DA8"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077" w:type="dxa"/>
          </w:tcPr>
          <w:p w14:paraId="3FAAF94D"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16A9BAFD"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6A8DB4C6" w14:textId="77777777" w:rsidR="00F84996" w:rsidRPr="00654429" w:rsidRDefault="00F84996" w:rsidP="00F84996">
            <w:pPr>
              <w:rPr>
                <w:rFonts w:cstheme="minorHAnsi"/>
                <w:szCs w:val="18"/>
                <w:lang w:eastAsia="en-GB"/>
              </w:rPr>
            </w:pPr>
          </w:p>
        </w:tc>
        <w:tc>
          <w:tcPr>
            <w:tcW w:w="1275" w:type="dxa"/>
          </w:tcPr>
          <w:p w14:paraId="595D0677" w14:textId="31DADCA9" w:rsidR="00F84996" w:rsidRPr="00654429" w:rsidRDefault="00031CEE"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ins w:id="88" w:author="Sundklev Monica" w:date="2023-09-19T10:29:00Z">
              <w:r>
                <w:rPr>
                  <w:rFonts w:cstheme="minorHAnsi"/>
                  <w:szCs w:val="18"/>
                  <w:lang w:eastAsia="en-GB"/>
                </w:rPr>
                <w:t>S1040</w:t>
              </w:r>
            </w:ins>
            <w:del w:id="89" w:author="Sundklev Monica" w:date="2023-09-19T10:29:00Z">
              <w:r w:rsidR="00F84996" w:rsidRPr="00654429" w:rsidDel="00031CEE">
                <w:rPr>
                  <w:rFonts w:cstheme="minorHAnsi"/>
                  <w:szCs w:val="18"/>
                  <w:lang w:eastAsia="en-GB"/>
                </w:rPr>
                <w:delText>4</w:delText>
              </w:r>
            </w:del>
            <w:r w:rsidR="00F84996" w:rsidRPr="00654429">
              <w:rPr>
                <w:rFonts w:cstheme="minorHAnsi"/>
                <w:szCs w:val="18"/>
                <w:lang w:eastAsia="en-GB"/>
              </w:rPr>
              <w:t>.2 VTS operations</w:t>
            </w:r>
          </w:p>
        </w:tc>
        <w:tc>
          <w:tcPr>
            <w:tcW w:w="3969" w:type="dxa"/>
          </w:tcPr>
          <w:p w14:paraId="60CDEAB4" w14:textId="0C0F2DFD"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nl-NL"/>
              </w:rPr>
            </w:pPr>
            <w:r w:rsidRPr="00654429">
              <w:rPr>
                <w:rFonts w:cstheme="minorHAnsi"/>
                <w:szCs w:val="18"/>
                <w:lang w:eastAsia="nl-NL"/>
              </w:rPr>
              <w:t>Develop guidance for digital route exchange within VTS operations</w:t>
            </w:r>
          </w:p>
        </w:tc>
        <w:tc>
          <w:tcPr>
            <w:tcW w:w="3969" w:type="dxa"/>
          </w:tcPr>
          <w:p w14:paraId="56B1F5AC" w14:textId="3E34779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nl-NL"/>
              </w:rPr>
            </w:pPr>
            <w:r w:rsidRPr="00654429">
              <w:rPr>
                <w:rFonts w:cstheme="minorHAnsi"/>
                <w:szCs w:val="18"/>
                <w:lang w:eastAsia="nl-NL"/>
              </w:rPr>
              <w:t>Develop guidance for digital route exchange within VTS operations (application of S-421)</w:t>
            </w:r>
          </w:p>
        </w:tc>
        <w:tc>
          <w:tcPr>
            <w:tcW w:w="1701" w:type="dxa"/>
          </w:tcPr>
          <w:p w14:paraId="042AB21C" w14:textId="4551AE89"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New Guideline</w:t>
            </w:r>
          </w:p>
        </w:tc>
        <w:tc>
          <w:tcPr>
            <w:tcW w:w="1134" w:type="dxa"/>
          </w:tcPr>
          <w:p w14:paraId="74FFA1DA" w14:textId="3B513F61"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3" w:type="dxa"/>
          </w:tcPr>
          <w:p w14:paraId="0DF1258E" w14:textId="32E08ADA"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1077" w:type="dxa"/>
          </w:tcPr>
          <w:p w14:paraId="773A67B6"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3FA2A532"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44D56A2D" w14:textId="77777777" w:rsidR="00F84996" w:rsidRPr="00654429" w:rsidRDefault="00F84996" w:rsidP="00F84996">
            <w:pPr>
              <w:rPr>
                <w:rFonts w:cstheme="minorHAnsi"/>
                <w:szCs w:val="18"/>
                <w:lang w:eastAsia="en-GB"/>
              </w:rPr>
            </w:pPr>
          </w:p>
        </w:tc>
        <w:tc>
          <w:tcPr>
            <w:tcW w:w="1275" w:type="dxa"/>
          </w:tcPr>
          <w:p w14:paraId="4A572700" w14:textId="28B6AA1F" w:rsidR="00F84996" w:rsidRPr="00654429" w:rsidRDefault="00031CEE"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ins w:id="90" w:author="Sundklev Monica" w:date="2023-09-19T10:30:00Z">
              <w:r>
                <w:rPr>
                  <w:rFonts w:cstheme="minorHAnsi"/>
                  <w:szCs w:val="18"/>
                  <w:lang w:eastAsia="en-GB"/>
                </w:rPr>
                <w:t>S1040</w:t>
              </w:r>
            </w:ins>
            <w:del w:id="91" w:author="Sundklev Monica" w:date="2023-09-19T10:30:00Z">
              <w:r w:rsidR="00F84996" w:rsidRPr="00654429" w:rsidDel="00031CEE">
                <w:rPr>
                  <w:rFonts w:cstheme="minorHAnsi"/>
                  <w:szCs w:val="18"/>
                  <w:lang w:eastAsia="en-GB"/>
                </w:rPr>
                <w:delText>4</w:delText>
              </w:r>
            </w:del>
            <w:r w:rsidR="00F84996" w:rsidRPr="00654429">
              <w:rPr>
                <w:rFonts w:cstheme="minorHAnsi"/>
                <w:szCs w:val="18"/>
                <w:lang w:eastAsia="en-GB"/>
              </w:rPr>
              <w:t>.3 VTS communications</w:t>
            </w:r>
          </w:p>
        </w:tc>
        <w:tc>
          <w:tcPr>
            <w:tcW w:w="3969" w:type="dxa"/>
          </w:tcPr>
          <w:p w14:paraId="0C7FFF00" w14:textId="084DEC37" w:rsidR="00F84996" w:rsidRPr="00654429" w:rsidRDefault="00B03ABB" w:rsidP="00B03ABB">
            <w:pPr>
              <w:cnfStyle w:val="000000000000" w:firstRow="0" w:lastRow="0" w:firstColumn="0" w:lastColumn="0" w:oddVBand="0" w:evenVBand="0" w:oddHBand="0" w:evenHBand="0" w:firstRowFirstColumn="0" w:firstRowLastColumn="0" w:lastRowFirstColumn="0" w:lastRowLastColumn="0"/>
              <w:rPr>
                <w:rFonts w:cstheme="minorHAnsi"/>
                <w:szCs w:val="18"/>
                <w:lang w:val="fr-FR" w:eastAsia="en-GB"/>
              </w:rPr>
            </w:pPr>
            <w:ins w:id="92" w:author="Sundklev Monica" w:date="2023-09-19T12:12:00Z">
              <w:r>
                <w:rPr>
                  <w:rFonts w:cstheme="minorHAnsi"/>
                  <w:szCs w:val="18"/>
                  <w:lang w:val="fr-FR" w:eastAsia="nl-NL"/>
                </w:rPr>
                <w:t xml:space="preserve">Develop </w:t>
              </w:r>
            </w:ins>
            <w:del w:id="93" w:author="Sundklev Monica" w:date="2023-09-19T12:12:00Z">
              <w:r w:rsidR="00F84996" w:rsidRPr="00654429" w:rsidDel="00B03ABB">
                <w:rPr>
                  <w:rFonts w:cstheme="minorHAnsi"/>
                  <w:szCs w:val="18"/>
                  <w:lang w:val="fr-FR" w:eastAsia="nl-NL"/>
                </w:rPr>
                <w:delText>G</w:delText>
              </w:r>
            </w:del>
            <w:ins w:id="94" w:author="Sundklev Monica" w:date="2023-09-19T12:12:00Z">
              <w:r>
                <w:rPr>
                  <w:rFonts w:cstheme="minorHAnsi"/>
                  <w:szCs w:val="18"/>
                  <w:lang w:val="fr-FR" w:eastAsia="nl-NL"/>
                </w:rPr>
                <w:t>g</w:t>
              </w:r>
            </w:ins>
            <w:r w:rsidR="00F84996" w:rsidRPr="00654429">
              <w:rPr>
                <w:rFonts w:cstheme="minorHAnsi"/>
                <w:szCs w:val="18"/>
                <w:lang w:val="fr-FR" w:eastAsia="nl-NL"/>
              </w:rPr>
              <w:t>uidance on VTS digital communications</w:t>
            </w:r>
          </w:p>
        </w:tc>
        <w:tc>
          <w:tcPr>
            <w:tcW w:w="3969" w:type="dxa"/>
          </w:tcPr>
          <w:p w14:paraId="256647DE" w14:textId="21C8578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nl-NL"/>
              </w:rPr>
            </w:pPr>
            <w:r w:rsidRPr="00654429">
              <w:rPr>
                <w:rFonts w:cstheme="minorHAnsi"/>
                <w:szCs w:val="18"/>
                <w:lang w:eastAsia="nl-NL"/>
              </w:rPr>
              <w:t xml:space="preserve">Develop guidance on VTS digital communications (operational aspects) </w:t>
            </w:r>
            <w:ins w:id="95" w:author="Sundklev Monica" w:date="2023-09-19T12:13:00Z">
              <w:r w:rsidR="00B03ABB">
                <w:rPr>
                  <w:rFonts w:cstheme="minorHAnsi"/>
                  <w:szCs w:val="18"/>
                  <w:lang w:eastAsia="nl-NL"/>
                </w:rPr>
                <w:t>(</w:t>
              </w:r>
            </w:ins>
            <w:r w:rsidRPr="00654429">
              <w:rPr>
                <w:rFonts w:cstheme="minorHAnsi"/>
                <w:szCs w:val="18"/>
                <w:lang w:eastAsia="nl-NL"/>
              </w:rPr>
              <w:t>in consultation with DTEC</w:t>
            </w:r>
            <w:ins w:id="96" w:author="Sundklev Monica" w:date="2023-09-19T12:13:00Z">
              <w:r w:rsidR="00B03ABB">
                <w:rPr>
                  <w:rFonts w:cstheme="minorHAnsi"/>
                  <w:szCs w:val="18"/>
                  <w:lang w:eastAsia="nl-NL"/>
                </w:rPr>
                <w:t>)</w:t>
              </w:r>
            </w:ins>
          </w:p>
        </w:tc>
        <w:tc>
          <w:tcPr>
            <w:tcW w:w="1701" w:type="dxa"/>
          </w:tcPr>
          <w:p w14:paraId="5FDFD136" w14:textId="37D22675"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New Guideline</w:t>
            </w:r>
          </w:p>
        </w:tc>
        <w:tc>
          <w:tcPr>
            <w:tcW w:w="1134" w:type="dxa"/>
          </w:tcPr>
          <w:p w14:paraId="2869DBFC" w14:textId="2C910E93"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VTS</w:t>
            </w:r>
            <w:ins w:id="97" w:author="Sundklev Monica" w:date="2023-10-25T09:32:00Z">
              <w:r w:rsidR="00547A32">
                <w:rPr>
                  <w:rFonts w:cstheme="minorHAnsi"/>
                  <w:szCs w:val="18"/>
                  <w:lang w:eastAsia="en-GB"/>
                </w:rPr>
                <w:t>*</w:t>
              </w:r>
            </w:ins>
            <w:ins w:id="98" w:author="Sundklev Monica" w:date="2023-10-25T09:33:00Z">
              <w:r w:rsidR="00547A32">
                <w:rPr>
                  <w:rFonts w:cstheme="minorHAnsi"/>
                  <w:szCs w:val="18"/>
                  <w:lang w:eastAsia="en-GB"/>
                </w:rPr>
                <w:t xml:space="preserve">, </w:t>
              </w:r>
            </w:ins>
            <w:ins w:id="99" w:author="Sundklev Monica" w:date="2023-10-25T10:00:00Z">
              <w:r w:rsidR="005A56A3">
                <w:rPr>
                  <w:rFonts w:cstheme="minorHAnsi"/>
                  <w:szCs w:val="18"/>
                  <w:lang w:eastAsia="en-GB"/>
                </w:rPr>
                <w:t>DTEC</w:t>
              </w:r>
            </w:ins>
          </w:p>
        </w:tc>
        <w:tc>
          <w:tcPr>
            <w:tcW w:w="1133" w:type="dxa"/>
          </w:tcPr>
          <w:p w14:paraId="00292473" w14:textId="6B3B8EE8"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4567F158" w14:textId="09A3457D"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501BC636"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62A786C7" w14:textId="77777777" w:rsidR="00F84996" w:rsidRPr="00654429" w:rsidRDefault="00F84996" w:rsidP="00F84996">
            <w:pPr>
              <w:rPr>
                <w:rFonts w:cstheme="minorHAnsi"/>
                <w:szCs w:val="18"/>
                <w:lang w:eastAsia="en-GB"/>
              </w:rPr>
            </w:pPr>
          </w:p>
        </w:tc>
        <w:tc>
          <w:tcPr>
            <w:tcW w:w="1275" w:type="dxa"/>
          </w:tcPr>
          <w:p w14:paraId="4FEA70C2"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6FF4B4F7" w14:textId="00C2784A"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Revi</w:t>
            </w:r>
            <w:ins w:id="100" w:author="Sundklev Monica" w:date="2023-09-19T12:16:00Z">
              <w:r w:rsidR="00B03ABB">
                <w:rPr>
                  <w:rFonts w:cstheme="minorHAnsi"/>
                  <w:szCs w:val="18"/>
                </w:rPr>
                <w:t>ew</w:t>
              </w:r>
            </w:ins>
            <w:ins w:id="101" w:author="Sundklev Monica" w:date="2023-09-19T13:34:00Z">
              <w:r w:rsidR="005117FC">
                <w:rPr>
                  <w:rFonts w:cstheme="minorHAnsi"/>
                  <w:szCs w:val="18"/>
                </w:rPr>
                <w:t xml:space="preserve"> and update</w:t>
              </w:r>
            </w:ins>
            <w:del w:id="102" w:author="Sundklev Monica" w:date="2023-09-19T12:16:00Z">
              <w:r w:rsidRPr="00654429" w:rsidDel="00B03ABB">
                <w:rPr>
                  <w:rFonts w:cstheme="minorHAnsi"/>
                  <w:szCs w:val="18"/>
                </w:rPr>
                <w:delText>sion of</w:delText>
              </w:r>
            </w:del>
            <w:r w:rsidRPr="00654429">
              <w:rPr>
                <w:rFonts w:cstheme="minorHAnsi"/>
                <w:szCs w:val="18"/>
              </w:rPr>
              <w:t xml:space="preserve"> IMO Resolution A.918(22)</w:t>
            </w:r>
            <w:ins w:id="103" w:author="Sundklev Monica" w:date="2023-09-19T12:14:00Z">
              <w:r w:rsidR="00B03ABB">
                <w:rPr>
                  <w:rFonts w:cstheme="minorHAnsi"/>
                  <w:szCs w:val="18"/>
                </w:rPr>
                <w:t xml:space="preserve"> SMCP</w:t>
              </w:r>
            </w:ins>
          </w:p>
        </w:tc>
        <w:tc>
          <w:tcPr>
            <w:tcW w:w="3969" w:type="dxa"/>
          </w:tcPr>
          <w:p w14:paraId="19CF568D" w14:textId="6C04CDF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 xml:space="preserve">Revision of IMO Resolution A.918(22) IMO Standard Marine Communication </w:t>
            </w:r>
            <w:proofErr w:type="spellStart"/>
            <w:r w:rsidRPr="00654429">
              <w:rPr>
                <w:rFonts w:cstheme="minorHAnsi"/>
                <w:szCs w:val="18"/>
              </w:rPr>
              <w:t>Phrases</w:t>
            </w:r>
            <w:ins w:id="104" w:author="Sundklev Monica" w:date="2023-09-19T13:34:00Z">
              <w:r w:rsidR="005117FC">
                <w:rPr>
                  <w:rFonts w:cstheme="minorHAnsi"/>
                  <w:szCs w:val="18"/>
                </w:rPr>
                <w:t>,</w:t>
              </w:r>
            </w:ins>
            <w:del w:id="105" w:author="Sundklev Monica" w:date="2023-09-19T12:15:00Z">
              <w:r w:rsidRPr="00654429" w:rsidDel="00B03ABB">
                <w:rPr>
                  <w:rFonts w:cstheme="minorHAnsi"/>
                  <w:szCs w:val="18"/>
                </w:rPr>
                <w:delText xml:space="preserve"> </w:delText>
              </w:r>
            </w:del>
            <w:ins w:id="106" w:author="Sundklev Monica" w:date="2023-09-19T13:34:00Z">
              <w:r w:rsidR="005117FC">
                <w:rPr>
                  <w:rFonts w:cstheme="minorHAnsi"/>
                  <w:szCs w:val="18"/>
                </w:rPr>
                <w:t>particularly</w:t>
              </w:r>
              <w:proofErr w:type="spellEnd"/>
              <w:r w:rsidR="005117FC">
                <w:rPr>
                  <w:rFonts w:cstheme="minorHAnsi"/>
                  <w:szCs w:val="18"/>
                </w:rPr>
                <w:t xml:space="preserve"> as regards VTS communication phrases</w:t>
              </w:r>
            </w:ins>
          </w:p>
        </w:tc>
        <w:tc>
          <w:tcPr>
            <w:tcW w:w="1701" w:type="dxa"/>
          </w:tcPr>
          <w:p w14:paraId="42382B93" w14:textId="589DB664"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Revised IMO Resolution on SMCP</w:t>
            </w:r>
          </w:p>
        </w:tc>
        <w:tc>
          <w:tcPr>
            <w:tcW w:w="1134" w:type="dxa"/>
          </w:tcPr>
          <w:p w14:paraId="7FEC83C2" w14:textId="15F89DF6"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3" w:type="dxa"/>
          </w:tcPr>
          <w:p w14:paraId="2F87B61E" w14:textId="66E63F95"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0462747E"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7402E721"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5FBAF160" w14:textId="77777777" w:rsidR="00F84996" w:rsidRPr="00654429" w:rsidRDefault="00F84996" w:rsidP="00F84996">
            <w:pPr>
              <w:rPr>
                <w:rFonts w:cstheme="minorHAnsi"/>
                <w:szCs w:val="18"/>
                <w:lang w:eastAsia="en-GB"/>
              </w:rPr>
            </w:pPr>
          </w:p>
        </w:tc>
        <w:tc>
          <w:tcPr>
            <w:tcW w:w="1275" w:type="dxa"/>
          </w:tcPr>
          <w:p w14:paraId="21CAEB49" w14:textId="3B2D8AE9" w:rsidR="00F84996" w:rsidRPr="00654429" w:rsidRDefault="00031CEE"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ins w:id="107" w:author="Sundklev Monica" w:date="2023-09-19T10:30:00Z">
              <w:r>
                <w:rPr>
                  <w:rFonts w:cstheme="minorHAnsi"/>
                  <w:szCs w:val="18"/>
                  <w:lang w:eastAsia="en-GB"/>
                </w:rPr>
                <w:t>S1040</w:t>
              </w:r>
            </w:ins>
            <w:del w:id="108" w:author="Sundklev Monica" w:date="2023-09-19T10:30:00Z">
              <w:r w:rsidR="00F84996" w:rsidRPr="00654429" w:rsidDel="00031CEE">
                <w:rPr>
                  <w:rFonts w:cstheme="minorHAnsi"/>
                  <w:szCs w:val="18"/>
                  <w:lang w:eastAsia="en-GB"/>
                </w:rPr>
                <w:delText>4</w:delText>
              </w:r>
            </w:del>
            <w:r w:rsidR="00F84996" w:rsidRPr="00654429">
              <w:rPr>
                <w:rFonts w:cstheme="minorHAnsi"/>
                <w:szCs w:val="18"/>
                <w:lang w:eastAsia="en-GB"/>
              </w:rPr>
              <w:t>.4 VTS auditing and assessing</w:t>
            </w:r>
          </w:p>
        </w:tc>
        <w:tc>
          <w:tcPr>
            <w:tcW w:w="3969" w:type="dxa"/>
          </w:tcPr>
          <w:p w14:paraId="37B952F0" w14:textId="0BFA1CF3"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Develop guidance on aptitudes required by VTS operators</w:t>
            </w:r>
          </w:p>
          <w:p w14:paraId="00B10938"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3969" w:type="dxa"/>
          </w:tcPr>
          <w:p w14:paraId="22BB5794" w14:textId="5551ACDF"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Guidance specifying the aptitudes required by VTS operators (aptitude/psychometric testing?) and how to assess for those aptitudes taking into consideration national legislation and requirements.</w:t>
            </w:r>
          </w:p>
        </w:tc>
        <w:tc>
          <w:tcPr>
            <w:tcW w:w="1701" w:type="dxa"/>
          </w:tcPr>
          <w:p w14:paraId="081B7F05" w14:textId="0C88A338"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New Guideline</w:t>
            </w:r>
          </w:p>
        </w:tc>
        <w:tc>
          <w:tcPr>
            <w:tcW w:w="1134" w:type="dxa"/>
          </w:tcPr>
          <w:p w14:paraId="21E48EEA" w14:textId="25A5EB2A"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3" w:type="dxa"/>
          </w:tcPr>
          <w:p w14:paraId="584B69A8" w14:textId="2A222726"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077" w:type="dxa"/>
          </w:tcPr>
          <w:p w14:paraId="60212E87"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1F8D7CB5"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60DEBC58" w14:textId="77777777" w:rsidR="00F84996" w:rsidRPr="00654429" w:rsidRDefault="00F84996" w:rsidP="00F84996">
            <w:pPr>
              <w:rPr>
                <w:rFonts w:cstheme="minorHAnsi"/>
                <w:szCs w:val="18"/>
                <w:lang w:eastAsia="en-GB"/>
              </w:rPr>
            </w:pPr>
          </w:p>
        </w:tc>
        <w:tc>
          <w:tcPr>
            <w:tcW w:w="1275" w:type="dxa"/>
          </w:tcPr>
          <w:p w14:paraId="5BEC6FCE" w14:textId="4ECADBE7" w:rsidR="00F84996" w:rsidRPr="00654429" w:rsidRDefault="00031CEE" w:rsidP="00031CEE">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ins w:id="109" w:author="Sundklev Monica" w:date="2023-09-19T10:30:00Z">
              <w:r>
                <w:rPr>
                  <w:rFonts w:cstheme="minorHAnsi"/>
                  <w:szCs w:val="18"/>
                  <w:lang w:eastAsia="en-GB"/>
                </w:rPr>
                <w:t>S1040</w:t>
              </w:r>
            </w:ins>
            <w:del w:id="110" w:author="Sundklev Monica" w:date="2023-09-19T10:30:00Z">
              <w:r w:rsidR="00F84996" w:rsidRPr="00654429" w:rsidDel="00031CEE">
                <w:rPr>
                  <w:rFonts w:cstheme="minorHAnsi"/>
                  <w:szCs w:val="18"/>
                  <w:lang w:eastAsia="en-GB"/>
                </w:rPr>
                <w:delText>4</w:delText>
              </w:r>
            </w:del>
            <w:r w:rsidR="00F84996" w:rsidRPr="00654429">
              <w:rPr>
                <w:rFonts w:cstheme="minorHAnsi"/>
                <w:szCs w:val="18"/>
                <w:lang w:eastAsia="en-GB"/>
              </w:rPr>
              <w:t>.5</w:t>
            </w:r>
            <w:del w:id="111" w:author="Sundklev Monica" w:date="2023-09-19T10:30:00Z">
              <w:r w:rsidR="00F84996" w:rsidRPr="00654429" w:rsidDel="00031CEE">
                <w:rPr>
                  <w:rFonts w:cstheme="minorHAnsi"/>
                  <w:szCs w:val="18"/>
                  <w:lang w:eastAsia="en-GB"/>
                </w:rPr>
                <w:delText xml:space="preserve"> </w:delText>
              </w:r>
            </w:del>
            <w:r w:rsidR="00F84996" w:rsidRPr="00654429">
              <w:rPr>
                <w:rFonts w:cstheme="minorHAnsi"/>
                <w:szCs w:val="18"/>
              </w:rPr>
              <w:t xml:space="preserve"> </w:t>
            </w:r>
            <w:r w:rsidR="00F84996" w:rsidRPr="00654429">
              <w:rPr>
                <w:rFonts w:cstheme="minorHAnsi"/>
                <w:szCs w:val="18"/>
                <w:lang w:eastAsia="en-GB"/>
              </w:rPr>
              <w:t xml:space="preserve">VTS Data and </w:t>
            </w:r>
            <w:r w:rsidR="00F84996" w:rsidRPr="00654429">
              <w:rPr>
                <w:rFonts w:cstheme="minorHAnsi"/>
                <w:szCs w:val="18"/>
                <w:lang w:eastAsia="en-GB"/>
              </w:rPr>
              <w:lastRenderedPageBreak/>
              <w:t xml:space="preserve">Information Management </w:t>
            </w:r>
          </w:p>
        </w:tc>
        <w:tc>
          <w:tcPr>
            <w:tcW w:w="3969" w:type="dxa"/>
          </w:tcPr>
          <w:p w14:paraId="188A2AFF" w14:textId="7C6DD27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lastRenderedPageBreak/>
              <w:t>Revise G1177 Portrayal of VTS information</w:t>
            </w:r>
          </w:p>
        </w:tc>
        <w:tc>
          <w:tcPr>
            <w:tcW w:w="3969" w:type="dxa"/>
          </w:tcPr>
          <w:p w14:paraId="07A04777" w14:textId="1C3143A8"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 xml:space="preserve">Revise G1177 on portrayal of VTS information developed at previous WP </w:t>
            </w:r>
          </w:p>
        </w:tc>
        <w:tc>
          <w:tcPr>
            <w:tcW w:w="1701" w:type="dxa"/>
          </w:tcPr>
          <w:p w14:paraId="2AE25701" w14:textId="28FD3EB4"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Revised Guideline</w:t>
            </w:r>
          </w:p>
        </w:tc>
        <w:tc>
          <w:tcPr>
            <w:tcW w:w="1134" w:type="dxa"/>
          </w:tcPr>
          <w:p w14:paraId="483092BC" w14:textId="00E4CDC8"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3" w:type="dxa"/>
          </w:tcPr>
          <w:p w14:paraId="0A7A1A2E" w14:textId="7B44A57B"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094B0F10"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4C8EC1B4"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735FE585" w14:textId="77777777" w:rsidR="00F84996" w:rsidRPr="00654429" w:rsidRDefault="00F84996" w:rsidP="00F84996">
            <w:pPr>
              <w:rPr>
                <w:rFonts w:cstheme="minorHAnsi"/>
                <w:szCs w:val="18"/>
                <w:lang w:eastAsia="en-GB"/>
              </w:rPr>
            </w:pPr>
          </w:p>
        </w:tc>
        <w:tc>
          <w:tcPr>
            <w:tcW w:w="1275" w:type="dxa"/>
          </w:tcPr>
          <w:p w14:paraId="40F52357"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17599C8C" w14:textId="58518AD1" w:rsidR="00F84996" w:rsidRPr="00654429" w:rsidRDefault="00F84996" w:rsidP="00427DED">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 xml:space="preserve">Develop </w:t>
            </w:r>
            <w:ins w:id="112" w:author="Sundklev Monica" w:date="2023-09-22T10:21:00Z">
              <w:r w:rsidR="00427DED">
                <w:rPr>
                  <w:rFonts w:cstheme="minorHAnsi"/>
                  <w:szCs w:val="18"/>
                </w:rPr>
                <w:t>T</w:t>
              </w:r>
            </w:ins>
            <w:del w:id="113" w:author="Sundklev Monica" w:date="2023-09-22T10:22:00Z">
              <w:r w:rsidRPr="00654429" w:rsidDel="00427DED">
                <w:rPr>
                  <w:rFonts w:cstheme="minorHAnsi"/>
                  <w:szCs w:val="18"/>
                </w:rPr>
                <w:delText>t</w:delText>
              </w:r>
            </w:del>
            <w:r w:rsidRPr="00654429">
              <w:rPr>
                <w:rFonts w:cstheme="minorHAnsi"/>
                <w:szCs w:val="18"/>
              </w:rPr>
              <w:t xml:space="preserve">echnical </w:t>
            </w:r>
            <w:del w:id="114" w:author="Sundklev Monica" w:date="2023-09-22T10:21:00Z">
              <w:r w:rsidRPr="00654429" w:rsidDel="00427DED">
                <w:rPr>
                  <w:rFonts w:cstheme="minorHAnsi"/>
                  <w:szCs w:val="18"/>
                </w:rPr>
                <w:delText>s</w:delText>
              </w:r>
            </w:del>
            <w:ins w:id="115" w:author="Sundklev Monica" w:date="2023-09-22T10:21:00Z">
              <w:r w:rsidR="00427DED">
                <w:rPr>
                  <w:rFonts w:cstheme="minorHAnsi"/>
                  <w:szCs w:val="18"/>
                </w:rPr>
                <w:t>S</w:t>
              </w:r>
            </w:ins>
            <w:r w:rsidRPr="00654429">
              <w:rPr>
                <w:rFonts w:cstheme="minorHAnsi"/>
                <w:szCs w:val="18"/>
              </w:rPr>
              <w:t xml:space="preserve">ervice </w:t>
            </w:r>
            <w:del w:id="116" w:author="Sundklev Monica" w:date="2023-09-22T09:31:00Z">
              <w:r w:rsidRPr="00654429" w:rsidDel="002F3B1A">
                <w:rPr>
                  <w:rFonts w:cstheme="minorHAnsi"/>
                  <w:szCs w:val="18"/>
                </w:rPr>
                <w:delText>description</w:delText>
              </w:r>
            </w:del>
            <w:ins w:id="117" w:author="Sundklev Monica" w:date="2023-09-22T10:22:00Z">
              <w:r w:rsidR="00427DED">
                <w:rPr>
                  <w:rFonts w:cstheme="minorHAnsi"/>
                  <w:szCs w:val="18"/>
                </w:rPr>
                <w:t>S</w:t>
              </w:r>
            </w:ins>
            <w:ins w:id="118" w:author="Sundklev Monica" w:date="2023-09-22T09:31:00Z">
              <w:r w:rsidR="002F3B1A">
                <w:rPr>
                  <w:rFonts w:cstheme="minorHAnsi"/>
                  <w:szCs w:val="18"/>
                </w:rPr>
                <w:t>pecifications</w:t>
              </w:r>
            </w:ins>
            <w:ins w:id="119" w:author="Sundklev Monica" w:date="2023-09-22T09:32:00Z">
              <w:r w:rsidR="002F3B1A">
                <w:rPr>
                  <w:rFonts w:cstheme="minorHAnsi"/>
                  <w:szCs w:val="18"/>
                </w:rPr>
                <w:t xml:space="preserve"> for VTS</w:t>
              </w:r>
            </w:ins>
          </w:p>
        </w:tc>
        <w:tc>
          <w:tcPr>
            <w:tcW w:w="3969" w:type="dxa"/>
          </w:tcPr>
          <w:p w14:paraId="63D75577" w14:textId="6F3E219A" w:rsidR="00F84996" w:rsidRPr="00654429" w:rsidRDefault="00F84996" w:rsidP="00FA16D2">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 xml:space="preserve">Develop technical service </w:t>
            </w:r>
            <w:del w:id="120" w:author="Sundklev Monica" w:date="2023-10-25T10:58:00Z">
              <w:r w:rsidRPr="00654429" w:rsidDel="00FA16D2">
                <w:rPr>
                  <w:rFonts w:cstheme="minorHAnsi"/>
                  <w:szCs w:val="18"/>
                </w:rPr>
                <w:delText xml:space="preserve">description </w:delText>
              </w:r>
            </w:del>
            <w:ins w:id="121" w:author="Sundklev Monica" w:date="2023-10-25T10:58:00Z">
              <w:r w:rsidR="00FA16D2">
                <w:rPr>
                  <w:rFonts w:cstheme="minorHAnsi"/>
                  <w:szCs w:val="18"/>
                </w:rPr>
                <w:t>specifications</w:t>
              </w:r>
              <w:r w:rsidR="00FA16D2" w:rsidRPr="00654429">
                <w:rPr>
                  <w:rFonts w:cstheme="minorHAnsi"/>
                  <w:szCs w:val="18"/>
                </w:rPr>
                <w:t xml:space="preserve"> </w:t>
              </w:r>
            </w:ins>
            <w:r w:rsidRPr="00654429">
              <w:rPr>
                <w:rFonts w:cstheme="minorHAnsi"/>
                <w:szCs w:val="18"/>
              </w:rPr>
              <w:t>for digital data exchange between VTS and other entities - primarily ships.</w:t>
            </w:r>
          </w:p>
        </w:tc>
        <w:tc>
          <w:tcPr>
            <w:tcW w:w="1701" w:type="dxa"/>
          </w:tcPr>
          <w:p w14:paraId="56F68F52" w14:textId="387F655E" w:rsidR="00F84996" w:rsidRPr="00654429" w:rsidRDefault="00F84996" w:rsidP="00FA16D2">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 xml:space="preserve">Technical service </w:t>
            </w:r>
            <w:del w:id="122" w:author="Sundklev Monica" w:date="2023-10-25T10:58:00Z">
              <w:r w:rsidRPr="00654429" w:rsidDel="00FA16D2">
                <w:rPr>
                  <w:rFonts w:cstheme="minorHAnsi"/>
                  <w:szCs w:val="18"/>
                </w:rPr>
                <w:delText>description</w:delText>
              </w:r>
            </w:del>
            <w:ins w:id="123" w:author="Sundklev Monica" w:date="2023-10-25T10:58:00Z">
              <w:r w:rsidR="00FA16D2">
                <w:rPr>
                  <w:rFonts w:cstheme="minorHAnsi"/>
                  <w:szCs w:val="18"/>
                </w:rPr>
                <w:t>specification</w:t>
              </w:r>
            </w:ins>
          </w:p>
        </w:tc>
        <w:tc>
          <w:tcPr>
            <w:tcW w:w="1134" w:type="dxa"/>
          </w:tcPr>
          <w:p w14:paraId="4BE51581" w14:textId="1F02E81A"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3" w:type="dxa"/>
          </w:tcPr>
          <w:p w14:paraId="2E76D21A" w14:textId="138D673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1F66F9ED"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427FB4C1"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4CC7E56D" w14:textId="77777777" w:rsidR="00F84996" w:rsidRPr="00654429" w:rsidRDefault="00F84996" w:rsidP="00F84996">
            <w:pPr>
              <w:rPr>
                <w:rFonts w:cstheme="minorHAnsi"/>
                <w:szCs w:val="18"/>
                <w:lang w:eastAsia="en-GB"/>
              </w:rPr>
            </w:pPr>
          </w:p>
        </w:tc>
        <w:tc>
          <w:tcPr>
            <w:tcW w:w="1275" w:type="dxa"/>
          </w:tcPr>
          <w:p w14:paraId="2BB974BE" w14:textId="2C0EB4E7" w:rsidR="00F84996" w:rsidRPr="00654429" w:rsidRDefault="00031CEE"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ins w:id="124" w:author="Sundklev Monica" w:date="2023-09-19T10:30:00Z">
              <w:r>
                <w:rPr>
                  <w:rFonts w:cstheme="minorHAnsi"/>
                  <w:szCs w:val="18"/>
                  <w:lang w:eastAsia="en-GB"/>
                </w:rPr>
                <w:t>S1040</w:t>
              </w:r>
            </w:ins>
            <w:del w:id="125" w:author="Sundklev Monica" w:date="2023-09-19T10:30:00Z">
              <w:r w:rsidR="00F84996" w:rsidRPr="00654429" w:rsidDel="00031CEE">
                <w:rPr>
                  <w:rFonts w:cstheme="minorHAnsi"/>
                  <w:szCs w:val="18"/>
                  <w:lang w:eastAsia="en-GB"/>
                </w:rPr>
                <w:delText>4</w:delText>
              </w:r>
            </w:del>
            <w:r w:rsidR="00F84996" w:rsidRPr="00654429">
              <w:rPr>
                <w:rFonts w:cstheme="minorHAnsi"/>
                <w:szCs w:val="18"/>
                <w:lang w:eastAsia="en-GB"/>
              </w:rPr>
              <w:t>.6  VTS technologies</w:t>
            </w:r>
          </w:p>
        </w:tc>
        <w:tc>
          <w:tcPr>
            <w:tcW w:w="3969" w:type="dxa"/>
          </w:tcPr>
          <w:p w14:paraId="04C07751" w14:textId="4C9BDC91"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Update G1111-1 Producing requirements for the core VTS system</w:t>
            </w:r>
          </w:p>
        </w:tc>
        <w:tc>
          <w:tcPr>
            <w:tcW w:w="3969" w:type="dxa"/>
          </w:tcPr>
          <w:p w14:paraId="66AE0D2E" w14:textId="3EF3B14B"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Update G1111-1 to include guidance on VTS Management Information Systems</w:t>
            </w:r>
          </w:p>
        </w:tc>
        <w:tc>
          <w:tcPr>
            <w:tcW w:w="1701" w:type="dxa"/>
          </w:tcPr>
          <w:p w14:paraId="3E3C84BD" w14:textId="2DBA7539"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Revised guideline</w:t>
            </w:r>
          </w:p>
        </w:tc>
        <w:tc>
          <w:tcPr>
            <w:tcW w:w="1134" w:type="dxa"/>
          </w:tcPr>
          <w:p w14:paraId="32BD1722" w14:textId="38B0FB54"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3" w:type="dxa"/>
          </w:tcPr>
          <w:p w14:paraId="1B2D5057" w14:textId="32BE0C8A"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346FDD0B"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50A1C6A0"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347FC6DC" w14:textId="77777777" w:rsidR="00F84996" w:rsidRPr="00654429" w:rsidRDefault="00F84996" w:rsidP="00F84996">
            <w:pPr>
              <w:rPr>
                <w:rFonts w:cstheme="minorHAnsi"/>
                <w:szCs w:val="18"/>
                <w:lang w:eastAsia="en-GB"/>
              </w:rPr>
            </w:pPr>
          </w:p>
        </w:tc>
        <w:tc>
          <w:tcPr>
            <w:tcW w:w="1275" w:type="dxa"/>
          </w:tcPr>
          <w:p w14:paraId="24FCAEFB" w14:textId="5466C73C" w:rsidR="00F84996" w:rsidRPr="00654429" w:rsidRDefault="00031CEE"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ins w:id="126" w:author="Sundklev Monica" w:date="2023-09-19T10:30:00Z">
              <w:r>
                <w:rPr>
                  <w:rFonts w:cstheme="minorHAnsi"/>
                  <w:szCs w:val="18"/>
                  <w:lang w:eastAsia="en-GB"/>
                </w:rPr>
                <w:t>S1040</w:t>
              </w:r>
            </w:ins>
            <w:del w:id="127" w:author="Sundklev Monica" w:date="2023-09-19T10:30:00Z">
              <w:r w:rsidR="00F84996" w:rsidRPr="00654429" w:rsidDel="00031CEE">
                <w:rPr>
                  <w:rFonts w:cstheme="minorHAnsi"/>
                  <w:szCs w:val="18"/>
                  <w:lang w:eastAsia="en-GB"/>
                </w:rPr>
                <w:delText>4</w:delText>
              </w:r>
            </w:del>
            <w:r w:rsidR="00F84996" w:rsidRPr="00654429">
              <w:rPr>
                <w:rFonts w:cstheme="minorHAnsi"/>
                <w:szCs w:val="18"/>
                <w:lang w:eastAsia="en-GB"/>
              </w:rPr>
              <w:t>.7 VTS additional services</w:t>
            </w:r>
          </w:p>
        </w:tc>
        <w:tc>
          <w:tcPr>
            <w:tcW w:w="3969" w:type="dxa"/>
          </w:tcPr>
          <w:p w14:paraId="0CD18A7C" w14:textId="77777777" w:rsidR="00F84996" w:rsidRPr="00654429" w:rsidDel="004D7805"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3969" w:type="dxa"/>
          </w:tcPr>
          <w:p w14:paraId="5DBA6C78" w14:textId="77777777" w:rsidR="00F84996" w:rsidRPr="00654429" w:rsidDel="004D7805"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701" w:type="dxa"/>
          </w:tcPr>
          <w:p w14:paraId="53E024FD" w14:textId="77777777" w:rsidR="00F84996" w:rsidRPr="00654429" w:rsidDel="004D7805"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134" w:type="dxa"/>
          </w:tcPr>
          <w:p w14:paraId="58F7DF3E" w14:textId="77777777" w:rsidR="00F84996" w:rsidRPr="00654429" w:rsidDel="004D7805"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133" w:type="dxa"/>
          </w:tcPr>
          <w:p w14:paraId="383C257D" w14:textId="77777777" w:rsidR="00F84996" w:rsidRPr="00654429" w:rsidDel="004D7805"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077" w:type="dxa"/>
          </w:tcPr>
          <w:p w14:paraId="76770FB0"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4DF5E51F"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2AB7BE3F" w14:textId="77777777" w:rsidR="00F84996" w:rsidRPr="00654429" w:rsidRDefault="00F84996" w:rsidP="00F84996">
            <w:pPr>
              <w:rPr>
                <w:rFonts w:cstheme="minorHAnsi"/>
                <w:szCs w:val="18"/>
                <w:lang w:eastAsia="en-GB"/>
              </w:rPr>
            </w:pPr>
          </w:p>
        </w:tc>
        <w:tc>
          <w:tcPr>
            <w:tcW w:w="1275" w:type="dxa"/>
          </w:tcPr>
          <w:p w14:paraId="660A487B" w14:textId="57A59F3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N/A</w:t>
            </w:r>
          </w:p>
        </w:tc>
        <w:tc>
          <w:tcPr>
            <w:tcW w:w="3969" w:type="dxa"/>
          </w:tcPr>
          <w:p w14:paraId="338B8F78" w14:textId="69849802"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eastAsiaTheme="minorEastAsia" w:cstheme="minorHAnsi"/>
                <w:szCs w:val="18"/>
              </w:rPr>
              <w:t>Proceed with the “living document” on “Future VTS”, including emerging technologies and Human Element</w:t>
            </w:r>
          </w:p>
        </w:tc>
        <w:tc>
          <w:tcPr>
            <w:tcW w:w="3969" w:type="dxa"/>
          </w:tcPr>
          <w:p w14:paraId="0C0BC0F2" w14:textId="117721C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Continue discussion on Future VTS, including emerging technologies and Human Element to provide information to assist with future work programme tasks and of emerging trends and technologies that will impact on VTS</w:t>
            </w:r>
          </w:p>
        </w:tc>
        <w:tc>
          <w:tcPr>
            <w:tcW w:w="1701" w:type="dxa"/>
          </w:tcPr>
          <w:p w14:paraId="39F5A8EE" w14:textId="3B17ACCE"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Input to VTS tasks and guidelines</w:t>
            </w:r>
          </w:p>
        </w:tc>
        <w:tc>
          <w:tcPr>
            <w:tcW w:w="1134" w:type="dxa"/>
          </w:tcPr>
          <w:p w14:paraId="205E81F6" w14:textId="275184C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3" w:type="dxa"/>
          </w:tcPr>
          <w:p w14:paraId="64AC897D" w14:textId="3FF3D64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4A23796B"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B937E1" w:rsidRPr="00654429" w14:paraId="57C75863" w14:textId="77777777" w:rsidTr="00547A32">
        <w:trPr>
          <w:ins w:id="128" w:author="Sundklev Monica" w:date="2023-09-19T14:36:00Z"/>
        </w:trPr>
        <w:tc>
          <w:tcPr>
            <w:cnfStyle w:val="001000000000" w:firstRow="0" w:lastRow="0" w:firstColumn="1" w:lastColumn="0" w:oddVBand="0" w:evenVBand="0" w:oddHBand="0" w:evenHBand="0" w:firstRowFirstColumn="0" w:firstRowLastColumn="0" w:lastRowFirstColumn="0" w:lastRowLastColumn="0"/>
            <w:tcW w:w="988" w:type="dxa"/>
          </w:tcPr>
          <w:p w14:paraId="4930BB54" w14:textId="77777777" w:rsidR="00B937E1" w:rsidRPr="00654429" w:rsidRDefault="00B937E1" w:rsidP="00F84996">
            <w:pPr>
              <w:rPr>
                <w:ins w:id="129" w:author="Sundklev Monica" w:date="2023-09-19T14:36:00Z"/>
                <w:rFonts w:cstheme="minorHAnsi"/>
                <w:szCs w:val="18"/>
                <w:lang w:eastAsia="en-GB"/>
              </w:rPr>
            </w:pPr>
          </w:p>
        </w:tc>
        <w:tc>
          <w:tcPr>
            <w:tcW w:w="1275" w:type="dxa"/>
          </w:tcPr>
          <w:p w14:paraId="6D8F540A" w14:textId="2816C745" w:rsidR="00B937E1" w:rsidRPr="00654429" w:rsidRDefault="00B937E1" w:rsidP="00F84996">
            <w:pPr>
              <w:cnfStyle w:val="000000000000" w:firstRow="0" w:lastRow="0" w:firstColumn="0" w:lastColumn="0" w:oddVBand="0" w:evenVBand="0" w:oddHBand="0" w:evenHBand="0" w:firstRowFirstColumn="0" w:firstRowLastColumn="0" w:lastRowFirstColumn="0" w:lastRowLastColumn="0"/>
              <w:rPr>
                <w:ins w:id="130" w:author="Sundklev Monica" w:date="2023-09-19T14:36:00Z"/>
                <w:rFonts w:cstheme="minorHAnsi"/>
                <w:szCs w:val="18"/>
                <w:lang w:eastAsia="en-GB"/>
              </w:rPr>
            </w:pPr>
            <w:ins w:id="131" w:author="Sundklev Monica" w:date="2023-09-19T14:36:00Z">
              <w:r>
                <w:rPr>
                  <w:rFonts w:cstheme="minorHAnsi"/>
                  <w:szCs w:val="18"/>
                  <w:lang w:eastAsia="en-GB"/>
                </w:rPr>
                <w:t>N/A</w:t>
              </w:r>
            </w:ins>
          </w:p>
        </w:tc>
        <w:tc>
          <w:tcPr>
            <w:tcW w:w="3969" w:type="dxa"/>
          </w:tcPr>
          <w:p w14:paraId="2E97EB43" w14:textId="60C6ADB6" w:rsidR="00B937E1" w:rsidRPr="00654429" w:rsidRDefault="00B937E1" w:rsidP="00B166B9">
            <w:pPr>
              <w:cnfStyle w:val="000000000000" w:firstRow="0" w:lastRow="0" w:firstColumn="0" w:lastColumn="0" w:oddVBand="0" w:evenVBand="0" w:oddHBand="0" w:evenHBand="0" w:firstRowFirstColumn="0" w:firstRowLastColumn="0" w:lastRowFirstColumn="0" w:lastRowLastColumn="0"/>
              <w:rPr>
                <w:ins w:id="132" w:author="Sundklev Monica" w:date="2023-09-19T14:36:00Z"/>
                <w:rFonts w:eastAsiaTheme="minorEastAsia" w:cstheme="minorHAnsi"/>
                <w:szCs w:val="18"/>
              </w:rPr>
            </w:pPr>
            <w:ins w:id="133" w:author="Sundklev Monica" w:date="2023-09-19T14:36:00Z">
              <w:r>
                <w:rPr>
                  <w:rFonts w:eastAsiaTheme="minorEastAsia" w:cstheme="minorHAnsi"/>
                  <w:szCs w:val="18"/>
                </w:rPr>
                <w:t>Continuous update of the VTS Manual</w:t>
              </w:r>
            </w:ins>
            <w:ins w:id="134" w:author="Sundklev Monica" w:date="2023-09-19T14:41:00Z">
              <w:r w:rsidR="00B166B9">
                <w:rPr>
                  <w:rFonts w:eastAsiaTheme="minorEastAsia" w:cstheme="minorHAnsi"/>
                  <w:szCs w:val="18"/>
                </w:rPr>
                <w:t xml:space="preserve"> </w:t>
              </w:r>
            </w:ins>
          </w:p>
        </w:tc>
        <w:tc>
          <w:tcPr>
            <w:tcW w:w="3969" w:type="dxa"/>
          </w:tcPr>
          <w:p w14:paraId="152924E9" w14:textId="085529E2" w:rsidR="00B937E1" w:rsidRPr="00654429" w:rsidRDefault="00B937E1" w:rsidP="00B937E1">
            <w:pPr>
              <w:cnfStyle w:val="000000000000" w:firstRow="0" w:lastRow="0" w:firstColumn="0" w:lastColumn="0" w:oddVBand="0" w:evenVBand="0" w:oddHBand="0" w:evenHBand="0" w:firstRowFirstColumn="0" w:firstRowLastColumn="0" w:lastRowFirstColumn="0" w:lastRowLastColumn="0"/>
              <w:rPr>
                <w:ins w:id="135" w:author="Sundklev Monica" w:date="2023-09-19T14:36:00Z"/>
                <w:rFonts w:cstheme="minorHAnsi"/>
                <w:szCs w:val="18"/>
              </w:rPr>
            </w:pPr>
            <w:ins w:id="136" w:author="Sundklev Monica" w:date="2023-09-19T14:38:00Z">
              <w:r>
                <w:rPr>
                  <w:rFonts w:cstheme="minorHAnsi"/>
                  <w:szCs w:val="18"/>
                </w:rPr>
                <w:t>Preparations for u</w:t>
              </w:r>
            </w:ins>
            <w:ins w:id="137" w:author="Sundklev Monica" w:date="2023-09-19T14:36:00Z">
              <w:r>
                <w:rPr>
                  <w:rFonts w:cstheme="minorHAnsi"/>
                  <w:szCs w:val="18"/>
                </w:rPr>
                <w:t xml:space="preserve">pdating the VTS Manual </w:t>
              </w:r>
            </w:ins>
            <w:ins w:id="138" w:author="Sundklev Monica" w:date="2023-09-19T14:37:00Z">
              <w:r>
                <w:rPr>
                  <w:rFonts w:cstheme="minorHAnsi"/>
                  <w:szCs w:val="18"/>
                </w:rPr>
                <w:t xml:space="preserve">after </w:t>
              </w:r>
            </w:ins>
            <w:ins w:id="139" w:author="Sundklev Monica" w:date="2023-09-19T14:40:00Z">
              <w:r>
                <w:rPr>
                  <w:rFonts w:cstheme="minorHAnsi"/>
                  <w:szCs w:val="18"/>
                </w:rPr>
                <w:t xml:space="preserve">relevant document </w:t>
              </w:r>
            </w:ins>
            <w:ins w:id="140" w:author="Sundklev Monica" w:date="2023-09-19T14:38:00Z">
              <w:r>
                <w:rPr>
                  <w:rFonts w:cstheme="minorHAnsi"/>
                  <w:szCs w:val="18"/>
                </w:rPr>
                <w:t>approval</w:t>
              </w:r>
            </w:ins>
            <w:ins w:id="141" w:author="Sundklev Monica" w:date="2023-09-19T14:40:00Z">
              <w:r>
                <w:rPr>
                  <w:rFonts w:cstheme="minorHAnsi"/>
                  <w:szCs w:val="18"/>
                </w:rPr>
                <w:t>s</w:t>
              </w:r>
            </w:ins>
            <w:ins w:id="142" w:author="Sundklev Monica" w:date="2023-09-19T14:38:00Z">
              <w:r>
                <w:rPr>
                  <w:rFonts w:cstheme="minorHAnsi"/>
                  <w:szCs w:val="18"/>
                </w:rPr>
                <w:t xml:space="preserve"> of the Council</w:t>
              </w:r>
            </w:ins>
            <w:ins w:id="143" w:author="Sundklev Monica" w:date="2023-09-19T14:41:00Z">
              <w:r w:rsidR="00B166B9">
                <w:rPr>
                  <w:rFonts w:cstheme="minorHAnsi"/>
                  <w:szCs w:val="18"/>
                </w:rPr>
                <w:t xml:space="preserve"> and in cooperation with the</w:t>
              </w:r>
              <w:r w:rsidR="00B166B9" w:rsidRPr="00654429">
                <w:rPr>
                  <w:rFonts w:cstheme="minorHAnsi"/>
                  <w:szCs w:val="18"/>
                </w:rPr>
                <w:t xml:space="preserve"> Secretariat</w:t>
              </w:r>
            </w:ins>
          </w:p>
        </w:tc>
        <w:tc>
          <w:tcPr>
            <w:tcW w:w="1701" w:type="dxa"/>
          </w:tcPr>
          <w:p w14:paraId="6679C1A1" w14:textId="55E318C5" w:rsidR="00B937E1" w:rsidRPr="00654429" w:rsidRDefault="00B937E1" w:rsidP="00F84996">
            <w:pPr>
              <w:cnfStyle w:val="000000000000" w:firstRow="0" w:lastRow="0" w:firstColumn="0" w:lastColumn="0" w:oddVBand="0" w:evenVBand="0" w:oddHBand="0" w:evenHBand="0" w:firstRowFirstColumn="0" w:firstRowLastColumn="0" w:lastRowFirstColumn="0" w:lastRowLastColumn="0"/>
              <w:rPr>
                <w:ins w:id="144" w:author="Sundklev Monica" w:date="2023-09-19T14:36:00Z"/>
                <w:rFonts w:cstheme="minorHAnsi"/>
                <w:szCs w:val="18"/>
              </w:rPr>
            </w:pPr>
            <w:ins w:id="145" w:author="Sundklev Monica" w:date="2023-09-19T14:38:00Z">
              <w:r>
                <w:rPr>
                  <w:rFonts w:cstheme="minorHAnsi"/>
                  <w:szCs w:val="18"/>
                </w:rPr>
                <w:t>Updated VTS Manual</w:t>
              </w:r>
            </w:ins>
          </w:p>
        </w:tc>
        <w:tc>
          <w:tcPr>
            <w:tcW w:w="1134" w:type="dxa"/>
          </w:tcPr>
          <w:p w14:paraId="68062629" w14:textId="3C0A398A" w:rsidR="00B937E1" w:rsidRPr="00654429" w:rsidRDefault="00B937E1" w:rsidP="00F84996">
            <w:pPr>
              <w:cnfStyle w:val="000000000000" w:firstRow="0" w:lastRow="0" w:firstColumn="0" w:lastColumn="0" w:oddVBand="0" w:evenVBand="0" w:oddHBand="0" w:evenHBand="0" w:firstRowFirstColumn="0" w:firstRowLastColumn="0" w:lastRowFirstColumn="0" w:lastRowLastColumn="0"/>
              <w:rPr>
                <w:ins w:id="146" w:author="Sundklev Monica" w:date="2023-09-19T14:36:00Z"/>
                <w:rFonts w:cstheme="minorHAnsi"/>
                <w:szCs w:val="18"/>
                <w:lang w:eastAsia="en-GB"/>
              </w:rPr>
            </w:pPr>
            <w:ins w:id="147" w:author="Sundklev Monica" w:date="2023-09-19T14:38:00Z">
              <w:r>
                <w:rPr>
                  <w:rFonts w:cstheme="minorHAnsi"/>
                  <w:szCs w:val="18"/>
                  <w:lang w:eastAsia="en-GB"/>
                </w:rPr>
                <w:t>VTS</w:t>
              </w:r>
            </w:ins>
          </w:p>
        </w:tc>
        <w:tc>
          <w:tcPr>
            <w:tcW w:w="1133" w:type="dxa"/>
          </w:tcPr>
          <w:p w14:paraId="4EF2E995" w14:textId="77777777" w:rsidR="00B937E1" w:rsidRPr="00654429" w:rsidRDefault="00B937E1" w:rsidP="00F84996">
            <w:pPr>
              <w:cnfStyle w:val="000000000000" w:firstRow="0" w:lastRow="0" w:firstColumn="0" w:lastColumn="0" w:oddVBand="0" w:evenVBand="0" w:oddHBand="0" w:evenHBand="0" w:firstRowFirstColumn="0" w:firstRowLastColumn="0" w:lastRowFirstColumn="0" w:lastRowLastColumn="0"/>
              <w:rPr>
                <w:ins w:id="148" w:author="Sundklev Monica" w:date="2023-09-19T14:36:00Z"/>
                <w:rFonts w:cstheme="minorHAnsi"/>
                <w:szCs w:val="18"/>
                <w:lang w:eastAsia="en-GB"/>
              </w:rPr>
            </w:pPr>
          </w:p>
        </w:tc>
        <w:tc>
          <w:tcPr>
            <w:tcW w:w="1077" w:type="dxa"/>
          </w:tcPr>
          <w:p w14:paraId="57F7C82D" w14:textId="77777777" w:rsidR="00B937E1" w:rsidRPr="00654429" w:rsidRDefault="00B937E1" w:rsidP="00F84996">
            <w:pPr>
              <w:cnfStyle w:val="000000000000" w:firstRow="0" w:lastRow="0" w:firstColumn="0" w:lastColumn="0" w:oddVBand="0" w:evenVBand="0" w:oddHBand="0" w:evenHBand="0" w:firstRowFirstColumn="0" w:firstRowLastColumn="0" w:lastRowFirstColumn="0" w:lastRowLastColumn="0"/>
              <w:rPr>
                <w:ins w:id="149" w:author="Sundklev Monica" w:date="2023-09-19T14:36:00Z"/>
                <w:rFonts w:cstheme="minorHAnsi"/>
                <w:szCs w:val="18"/>
                <w:lang w:eastAsia="en-GB"/>
              </w:rPr>
            </w:pPr>
          </w:p>
        </w:tc>
      </w:tr>
      <w:tr w:rsidR="00D77EAE" w:rsidRPr="00654429" w14:paraId="79D8E9FD" w14:textId="77777777" w:rsidTr="00547A32">
        <w:trPr>
          <w:cnfStyle w:val="000000100000" w:firstRow="0" w:lastRow="0" w:firstColumn="0" w:lastColumn="0" w:oddVBand="0" w:evenVBand="0" w:oddHBand="1" w:evenHBand="0" w:firstRowFirstColumn="0" w:firstRowLastColumn="0" w:lastRowFirstColumn="0" w:lastRowLastColumn="0"/>
          <w:ins w:id="150" w:author="Sundklev Monica" w:date="2023-09-19T14:46:00Z"/>
        </w:trPr>
        <w:tc>
          <w:tcPr>
            <w:cnfStyle w:val="001000000000" w:firstRow="0" w:lastRow="0" w:firstColumn="1" w:lastColumn="0" w:oddVBand="0" w:evenVBand="0" w:oddHBand="0" w:evenHBand="0" w:firstRowFirstColumn="0" w:firstRowLastColumn="0" w:lastRowFirstColumn="0" w:lastRowLastColumn="0"/>
            <w:tcW w:w="988" w:type="dxa"/>
          </w:tcPr>
          <w:p w14:paraId="6ED1DA6A" w14:textId="77777777" w:rsidR="00D77EAE" w:rsidRPr="00654429" w:rsidRDefault="00D77EAE" w:rsidP="00F84996">
            <w:pPr>
              <w:rPr>
                <w:ins w:id="151" w:author="Sundklev Monica" w:date="2023-09-19T14:46:00Z"/>
                <w:rFonts w:cstheme="minorHAnsi"/>
                <w:szCs w:val="18"/>
                <w:lang w:eastAsia="en-GB"/>
              </w:rPr>
            </w:pPr>
          </w:p>
        </w:tc>
        <w:tc>
          <w:tcPr>
            <w:tcW w:w="1275" w:type="dxa"/>
          </w:tcPr>
          <w:p w14:paraId="03B502CE" w14:textId="6E00FB0F" w:rsidR="00D77EAE" w:rsidRDefault="00D77EAE" w:rsidP="00F84996">
            <w:pPr>
              <w:cnfStyle w:val="000000100000" w:firstRow="0" w:lastRow="0" w:firstColumn="0" w:lastColumn="0" w:oddVBand="0" w:evenVBand="0" w:oddHBand="1" w:evenHBand="0" w:firstRowFirstColumn="0" w:firstRowLastColumn="0" w:lastRowFirstColumn="0" w:lastRowLastColumn="0"/>
              <w:rPr>
                <w:ins w:id="152" w:author="Sundklev Monica" w:date="2023-09-19T14:46:00Z"/>
                <w:rFonts w:cstheme="minorHAnsi"/>
                <w:szCs w:val="18"/>
                <w:lang w:eastAsia="en-GB"/>
              </w:rPr>
            </w:pPr>
            <w:ins w:id="153" w:author="Sundklev Monica" w:date="2023-09-19T14:46:00Z">
              <w:r>
                <w:rPr>
                  <w:rFonts w:cstheme="minorHAnsi"/>
                  <w:szCs w:val="18"/>
                  <w:lang w:eastAsia="en-GB"/>
                </w:rPr>
                <w:t>N/A</w:t>
              </w:r>
            </w:ins>
          </w:p>
        </w:tc>
        <w:tc>
          <w:tcPr>
            <w:tcW w:w="3969" w:type="dxa"/>
          </w:tcPr>
          <w:p w14:paraId="52395AB2" w14:textId="29189B80" w:rsidR="00D77EAE" w:rsidRDefault="00D77EAE" w:rsidP="00D77EAE">
            <w:pPr>
              <w:cnfStyle w:val="000000100000" w:firstRow="0" w:lastRow="0" w:firstColumn="0" w:lastColumn="0" w:oddVBand="0" w:evenVBand="0" w:oddHBand="1" w:evenHBand="0" w:firstRowFirstColumn="0" w:firstRowLastColumn="0" w:lastRowFirstColumn="0" w:lastRowLastColumn="0"/>
              <w:rPr>
                <w:ins w:id="154" w:author="Sundklev Monica" w:date="2023-09-19T14:46:00Z"/>
                <w:rFonts w:eastAsiaTheme="minorEastAsia" w:cstheme="minorHAnsi"/>
                <w:szCs w:val="18"/>
              </w:rPr>
            </w:pPr>
            <w:ins w:id="155" w:author="Sundklev Monica" w:date="2023-09-19T14:47:00Z">
              <w:r>
                <w:rPr>
                  <w:rFonts w:eastAsiaTheme="minorEastAsia" w:cstheme="minorHAnsi"/>
                  <w:szCs w:val="18"/>
                </w:rPr>
                <w:t>Review the</w:t>
              </w:r>
            </w:ins>
            <w:ins w:id="156" w:author="Sundklev Monica" w:date="2023-09-19T14:46:00Z">
              <w:r>
                <w:rPr>
                  <w:rFonts w:eastAsiaTheme="minorEastAsia" w:cstheme="minorHAnsi"/>
                  <w:szCs w:val="18"/>
                </w:rPr>
                <w:t xml:space="preserve"> VTS questionnaire</w:t>
              </w:r>
            </w:ins>
            <w:ins w:id="157" w:author="Sundklev Monica" w:date="2023-09-19T14:47:00Z">
              <w:r>
                <w:rPr>
                  <w:rFonts w:eastAsiaTheme="minorEastAsia" w:cstheme="minorHAnsi"/>
                  <w:szCs w:val="18"/>
                </w:rPr>
                <w:t xml:space="preserve"> and conduct a</w:t>
              </w:r>
            </w:ins>
            <w:ins w:id="158" w:author="Sundklev Monica" w:date="2023-09-19T14:54:00Z">
              <w:r w:rsidR="009B155C">
                <w:rPr>
                  <w:rFonts w:eastAsiaTheme="minorEastAsia" w:cstheme="minorHAnsi"/>
                  <w:szCs w:val="18"/>
                </w:rPr>
                <w:t xml:space="preserve"> digital</w:t>
              </w:r>
            </w:ins>
            <w:ins w:id="159" w:author="Sundklev Monica" w:date="2023-09-19T14:47:00Z">
              <w:r>
                <w:rPr>
                  <w:rFonts w:eastAsiaTheme="minorEastAsia" w:cstheme="minorHAnsi"/>
                  <w:szCs w:val="18"/>
                </w:rPr>
                <w:t xml:space="preserve"> global </w:t>
              </w:r>
            </w:ins>
            <w:ins w:id="160" w:author="Sundklev Monica" w:date="2023-09-19T14:49:00Z">
              <w:r>
                <w:rPr>
                  <w:rFonts w:eastAsiaTheme="minorEastAsia" w:cstheme="minorHAnsi"/>
                  <w:szCs w:val="18"/>
                </w:rPr>
                <w:t>survey</w:t>
              </w:r>
            </w:ins>
          </w:p>
        </w:tc>
        <w:tc>
          <w:tcPr>
            <w:tcW w:w="3969" w:type="dxa"/>
          </w:tcPr>
          <w:p w14:paraId="7D5951E6" w14:textId="76794745" w:rsidR="00D77EAE" w:rsidRDefault="00D77EAE" w:rsidP="009B155C">
            <w:pPr>
              <w:cnfStyle w:val="000000100000" w:firstRow="0" w:lastRow="0" w:firstColumn="0" w:lastColumn="0" w:oddVBand="0" w:evenVBand="0" w:oddHBand="1" w:evenHBand="0" w:firstRowFirstColumn="0" w:firstRowLastColumn="0" w:lastRowFirstColumn="0" w:lastRowLastColumn="0"/>
              <w:rPr>
                <w:ins w:id="161" w:author="Sundklev Monica" w:date="2023-09-19T14:46:00Z"/>
                <w:rFonts w:cstheme="minorHAnsi"/>
                <w:szCs w:val="18"/>
              </w:rPr>
            </w:pPr>
            <w:ins w:id="162" w:author="Sundklev Monica" w:date="2023-09-19T14:47:00Z">
              <w:r>
                <w:rPr>
                  <w:rFonts w:cstheme="minorHAnsi"/>
                  <w:szCs w:val="18"/>
                </w:rPr>
                <w:t>Re</w:t>
              </w:r>
            </w:ins>
            <w:ins w:id="163" w:author="Sundklev Monica" w:date="2023-09-19T14:48:00Z">
              <w:r>
                <w:rPr>
                  <w:rFonts w:cstheme="minorHAnsi"/>
                  <w:szCs w:val="18"/>
                </w:rPr>
                <w:t xml:space="preserve">view the questions of the VTS questionnaire and conduct a </w:t>
              </w:r>
            </w:ins>
            <w:ins w:id="164" w:author="Sundklev Monica" w:date="2023-09-19T14:53:00Z">
              <w:r w:rsidR="009B155C">
                <w:rPr>
                  <w:rFonts w:cstheme="minorHAnsi"/>
                  <w:szCs w:val="18"/>
                </w:rPr>
                <w:t xml:space="preserve">digital </w:t>
              </w:r>
            </w:ins>
            <w:ins w:id="165" w:author="Sundklev Monica" w:date="2023-09-19T14:48:00Z">
              <w:r>
                <w:rPr>
                  <w:rFonts w:cstheme="minorHAnsi"/>
                  <w:szCs w:val="18"/>
                </w:rPr>
                <w:t>global survey</w:t>
              </w:r>
            </w:ins>
            <w:ins w:id="166" w:author="Sundklev Monica" w:date="2023-09-19T14:51:00Z">
              <w:r>
                <w:rPr>
                  <w:rFonts w:cstheme="minorHAnsi"/>
                  <w:szCs w:val="18"/>
                </w:rPr>
                <w:t xml:space="preserve"> </w:t>
              </w:r>
            </w:ins>
            <w:ins w:id="167" w:author="Sundklev Monica" w:date="2023-09-19T14:52:00Z">
              <w:r w:rsidR="009B155C">
                <w:rPr>
                  <w:rFonts w:cstheme="minorHAnsi"/>
                  <w:szCs w:val="18"/>
                </w:rPr>
                <w:t xml:space="preserve">when deemed necessary </w:t>
              </w:r>
            </w:ins>
            <w:ins w:id="168" w:author="Sundklev Monica" w:date="2023-09-19T14:54:00Z">
              <w:r w:rsidR="009B155C">
                <w:rPr>
                  <w:rFonts w:cstheme="minorHAnsi"/>
                  <w:szCs w:val="18"/>
                </w:rPr>
                <w:t>and in cooperation with the secretariat</w:t>
              </w:r>
            </w:ins>
          </w:p>
        </w:tc>
        <w:tc>
          <w:tcPr>
            <w:tcW w:w="1701" w:type="dxa"/>
          </w:tcPr>
          <w:p w14:paraId="66A7F2B1" w14:textId="7819153E" w:rsidR="00D77EAE" w:rsidRDefault="00D77EAE" w:rsidP="00F84996">
            <w:pPr>
              <w:cnfStyle w:val="000000100000" w:firstRow="0" w:lastRow="0" w:firstColumn="0" w:lastColumn="0" w:oddVBand="0" w:evenVBand="0" w:oddHBand="1" w:evenHBand="0" w:firstRowFirstColumn="0" w:firstRowLastColumn="0" w:lastRowFirstColumn="0" w:lastRowLastColumn="0"/>
              <w:rPr>
                <w:ins w:id="169" w:author="Sundklev Monica" w:date="2023-09-19T14:46:00Z"/>
                <w:rFonts w:cstheme="minorHAnsi"/>
                <w:szCs w:val="18"/>
              </w:rPr>
            </w:pPr>
            <w:ins w:id="170" w:author="Sundklev Monica" w:date="2023-09-19T14:50:00Z">
              <w:r>
                <w:rPr>
                  <w:rFonts w:cstheme="minorHAnsi"/>
                  <w:szCs w:val="18"/>
                </w:rPr>
                <w:t>Input to VTS tasks and guidelines</w:t>
              </w:r>
            </w:ins>
          </w:p>
        </w:tc>
        <w:tc>
          <w:tcPr>
            <w:tcW w:w="1134" w:type="dxa"/>
          </w:tcPr>
          <w:p w14:paraId="5416602B" w14:textId="735560BA" w:rsidR="00D77EAE" w:rsidRDefault="00D77EAE" w:rsidP="00F84996">
            <w:pPr>
              <w:cnfStyle w:val="000000100000" w:firstRow="0" w:lastRow="0" w:firstColumn="0" w:lastColumn="0" w:oddVBand="0" w:evenVBand="0" w:oddHBand="1" w:evenHBand="0" w:firstRowFirstColumn="0" w:firstRowLastColumn="0" w:lastRowFirstColumn="0" w:lastRowLastColumn="0"/>
              <w:rPr>
                <w:ins w:id="171" w:author="Sundklev Monica" w:date="2023-09-19T14:46:00Z"/>
                <w:rFonts w:cstheme="minorHAnsi"/>
                <w:szCs w:val="18"/>
                <w:lang w:eastAsia="en-GB"/>
              </w:rPr>
            </w:pPr>
            <w:ins w:id="172" w:author="Sundklev Monica" w:date="2023-09-19T14:51:00Z">
              <w:r>
                <w:rPr>
                  <w:rFonts w:cstheme="minorHAnsi"/>
                  <w:szCs w:val="18"/>
                  <w:lang w:eastAsia="en-GB"/>
                </w:rPr>
                <w:t>VTS</w:t>
              </w:r>
            </w:ins>
          </w:p>
        </w:tc>
        <w:tc>
          <w:tcPr>
            <w:tcW w:w="1133" w:type="dxa"/>
          </w:tcPr>
          <w:p w14:paraId="797432BA" w14:textId="77777777" w:rsidR="00D77EAE" w:rsidRPr="00654429" w:rsidRDefault="00D77EAE" w:rsidP="00F84996">
            <w:pPr>
              <w:cnfStyle w:val="000000100000" w:firstRow="0" w:lastRow="0" w:firstColumn="0" w:lastColumn="0" w:oddVBand="0" w:evenVBand="0" w:oddHBand="1" w:evenHBand="0" w:firstRowFirstColumn="0" w:firstRowLastColumn="0" w:lastRowFirstColumn="0" w:lastRowLastColumn="0"/>
              <w:rPr>
                <w:ins w:id="173" w:author="Sundklev Monica" w:date="2023-09-19T14:46:00Z"/>
                <w:rFonts w:cstheme="minorHAnsi"/>
                <w:szCs w:val="18"/>
                <w:lang w:eastAsia="en-GB"/>
              </w:rPr>
            </w:pPr>
          </w:p>
        </w:tc>
        <w:tc>
          <w:tcPr>
            <w:tcW w:w="1077" w:type="dxa"/>
          </w:tcPr>
          <w:p w14:paraId="79CAF2FE" w14:textId="77777777" w:rsidR="00D77EAE" w:rsidRPr="00654429" w:rsidRDefault="00D77EAE" w:rsidP="00F84996">
            <w:pPr>
              <w:cnfStyle w:val="000000100000" w:firstRow="0" w:lastRow="0" w:firstColumn="0" w:lastColumn="0" w:oddVBand="0" w:evenVBand="0" w:oddHBand="1" w:evenHBand="0" w:firstRowFirstColumn="0" w:firstRowLastColumn="0" w:lastRowFirstColumn="0" w:lastRowLastColumn="0"/>
              <w:rPr>
                <w:ins w:id="174" w:author="Sundklev Monica" w:date="2023-09-19T14:46:00Z"/>
                <w:rFonts w:cstheme="minorHAnsi"/>
                <w:szCs w:val="18"/>
                <w:lang w:eastAsia="en-GB"/>
              </w:rPr>
            </w:pPr>
          </w:p>
        </w:tc>
      </w:tr>
      <w:tr w:rsidR="00F84996" w:rsidRPr="00654429" w14:paraId="4335B8DA"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3BDEC4B1" w14:textId="77777777" w:rsidR="00F84996" w:rsidRPr="00654429" w:rsidRDefault="00F84996" w:rsidP="00F84996">
            <w:pPr>
              <w:rPr>
                <w:rFonts w:cstheme="minorHAnsi"/>
                <w:szCs w:val="18"/>
                <w:lang w:eastAsia="en-GB"/>
              </w:rPr>
            </w:pPr>
          </w:p>
        </w:tc>
        <w:tc>
          <w:tcPr>
            <w:tcW w:w="1275" w:type="dxa"/>
          </w:tcPr>
          <w:p w14:paraId="6C2C994F" w14:textId="41B67796"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N/A</w:t>
            </w:r>
          </w:p>
        </w:tc>
        <w:tc>
          <w:tcPr>
            <w:tcW w:w="3969" w:type="dxa"/>
          </w:tcPr>
          <w:p w14:paraId="06E2836B" w14:textId="08F8B803" w:rsidR="00F84996" w:rsidRPr="00654429" w:rsidDel="00B03ABB" w:rsidRDefault="00F84996" w:rsidP="00B03ABB">
            <w:pPr>
              <w:cnfStyle w:val="000000000000" w:firstRow="0" w:lastRow="0" w:firstColumn="0" w:lastColumn="0" w:oddVBand="0" w:evenVBand="0" w:oddHBand="0" w:evenHBand="0" w:firstRowFirstColumn="0" w:firstRowLastColumn="0" w:lastRowFirstColumn="0" w:lastRowLastColumn="0"/>
              <w:rPr>
                <w:del w:id="175" w:author="Sundklev Monica" w:date="2023-09-19T12:17:00Z"/>
                <w:rFonts w:eastAsiaTheme="minorEastAsia" w:cstheme="minorHAnsi"/>
                <w:szCs w:val="18"/>
              </w:rPr>
            </w:pPr>
            <w:r w:rsidRPr="00654429">
              <w:rPr>
                <w:rFonts w:cstheme="minorHAnsi"/>
                <w:szCs w:val="18"/>
              </w:rPr>
              <w:t>Consider relevant VTS documents to be revised /updated</w:t>
            </w:r>
          </w:p>
          <w:p w14:paraId="060251D5" w14:textId="65B0CE42"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eastAsiaTheme="minorEastAsia" w:cstheme="minorHAnsi"/>
                <w:szCs w:val="18"/>
              </w:rPr>
            </w:pPr>
          </w:p>
        </w:tc>
        <w:tc>
          <w:tcPr>
            <w:tcW w:w="3969" w:type="dxa"/>
          </w:tcPr>
          <w:p w14:paraId="2209FBAC" w14:textId="5832FC1D"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eastAsiaTheme="minorEastAsia" w:cstheme="minorHAnsi"/>
                <w:szCs w:val="18"/>
              </w:rPr>
              <w:t>Revise and update VTS recommendations, guidelines</w:t>
            </w:r>
            <w:del w:id="176" w:author="Sundklev Monica" w:date="2023-09-19T14:43:00Z">
              <w:r w:rsidRPr="00654429" w:rsidDel="00D77EAE">
                <w:rPr>
                  <w:rFonts w:eastAsiaTheme="minorEastAsia" w:cstheme="minorHAnsi"/>
                  <w:szCs w:val="18"/>
                </w:rPr>
                <w:delText>,</w:delText>
              </w:r>
            </w:del>
            <w:ins w:id="177" w:author="Sundklev Monica" w:date="2023-09-19T14:43:00Z">
              <w:r w:rsidR="00D77EAE">
                <w:rPr>
                  <w:rFonts w:eastAsiaTheme="minorEastAsia" w:cstheme="minorHAnsi"/>
                  <w:szCs w:val="18"/>
                </w:rPr>
                <w:t xml:space="preserve"> and</w:t>
              </w:r>
            </w:ins>
            <w:r w:rsidRPr="00654429">
              <w:rPr>
                <w:rFonts w:eastAsiaTheme="minorEastAsia" w:cstheme="minorHAnsi"/>
                <w:szCs w:val="18"/>
              </w:rPr>
              <w:t xml:space="preserve"> model courses </w:t>
            </w:r>
            <w:del w:id="178" w:author="Sundklev Monica" w:date="2023-09-19T14:43:00Z">
              <w:r w:rsidRPr="00654429" w:rsidDel="00D77EAE">
                <w:rPr>
                  <w:rFonts w:eastAsiaTheme="minorEastAsia" w:cstheme="minorHAnsi"/>
                  <w:szCs w:val="18"/>
                </w:rPr>
                <w:delText>and VTS Manual</w:delText>
              </w:r>
            </w:del>
          </w:p>
        </w:tc>
        <w:tc>
          <w:tcPr>
            <w:tcW w:w="1701" w:type="dxa"/>
          </w:tcPr>
          <w:p w14:paraId="7408BE29" w14:textId="15B4548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Revised VTS documents</w:t>
            </w:r>
          </w:p>
        </w:tc>
        <w:tc>
          <w:tcPr>
            <w:tcW w:w="1134" w:type="dxa"/>
          </w:tcPr>
          <w:p w14:paraId="0E743271" w14:textId="638FFAF3"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3" w:type="dxa"/>
          </w:tcPr>
          <w:p w14:paraId="1ABFE328" w14:textId="18B50AA6"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077" w:type="dxa"/>
          </w:tcPr>
          <w:p w14:paraId="4E7A41A8"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15456352"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364E49C7" w14:textId="18698B7E" w:rsidR="00F84996" w:rsidRPr="00654429" w:rsidRDefault="00F84996" w:rsidP="00F84996">
            <w:pPr>
              <w:rPr>
                <w:rFonts w:cstheme="minorHAnsi"/>
                <w:szCs w:val="18"/>
                <w:lang w:eastAsia="en-GB"/>
              </w:rPr>
            </w:pPr>
            <w:r w:rsidRPr="00654429">
              <w:rPr>
                <w:rFonts w:cstheme="minorHAnsi"/>
                <w:szCs w:val="18"/>
                <w:lang w:eastAsia="en-GB"/>
              </w:rPr>
              <w:t>S1050 Training and certification</w:t>
            </w:r>
          </w:p>
        </w:tc>
        <w:tc>
          <w:tcPr>
            <w:tcW w:w="1275" w:type="dxa"/>
          </w:tcPr>
          <w:p w14:paraId="74713ADF" w14:textId="6620029A" w:rsidR="00F84996" w:rsidRPr="00654429" w:rsidRDefault="009B155C"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ins w:id="179" w:author="Sundklev Monica" w:date="2023-09-19T14:57:00Z">
              <w:r>
                <w:rPr>
                  <w:rFonts w:cstheme="minorHAnsi"/>
                  <w:szCs w:val="18"/>
                  <w:lang w:eastAsia="en-GB"/>
                </w:rPr>
                <w:t>S1050</w:t>
              </w:r>
            </w:ins>
            <w:del w:id="180" w:author="Sundklev Monica" w:date="2023-09-19T14:57:00Z">
              <w:r w:rsidR="00F84996" w:rsidRPr="00654429" w:rsidDel="009B155C">
                <w:rPr>
                  <w:rFonts w:cstheme="minorHAnsi"/>
                  <w:szCs w:val="18"/>
                  <w:lang w:eastAsia="en-GB"/>
                </w:rPr>
                <w:delText>5.</w:delText>
              </w:r>
            </w:del>
            <w:r w:rsidR="00F84996" w:rsidRPr="00654429">
              <w:rPr>
                <w:rFonts w:cstheme="minorHAnsi"/>
                <w:szCs w:val="18"/>
                <w:lang w:eastAsia="en-GB"/>
              </w:rPr>
              <w:t>1 Training and assessment</w:t>
            </w:r>
          </w:p>
        </w:tc>
        <w:tc>
          <w:tcPr>
            <w:tcW w:w="3969" w:type="dxa"/>
          </w:tcPr>
          <w:p w14:paraId="763C1230" w14:textId="4F09DD21" w:rsidR="00F84996" w:rsidRPr="00654429" w:rsidRDefault="009B155C" w:rsidP="009B155C">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ins w:id="181" w:author="Sundklev Monica" w:date="2023-09-19T15:00:00Z">
              <w:r>
                <w:rPr>
                  <w:rFonts w:cstheme="minorHAnsi"/>
                  <w:szCs w:val="18"/>
                  <w:lang w:eastAsia="en-GB"/>
                </w:rPr>
                <w:t xml:space="preserve">Develop a </w:t>
              </w:r>
            </w:ins>
            <w:del w:id="182" w:author="Sundklev Monica" w:date="2023-09-19T15:00:00Z">
              <w:r w:rsidR="00F84996" w:rsidRPr="00654429" w:rsidDel="009B155C">
                <w:rPr>
                  <w:rFonts w:cstheme="minorHAnsi"/>
                  <w:szCs w:val="18"/>
                  <w:lang w:eastAsia="en-GB"/>
                </w:rPr>
                <w:delText>M</w:delText>
              </w:r>
            </w:del>
            <w:ins w:id="183" w:author="Sundklev Monica" w:date="2023-09-19T15:00:00Z">
              <w:r>
                <w:rPr>
                  <w:rFonts w:cstheme="minorHAnsi"/>
                  <w:szCs w:val="18"/>
                  <w:lang w:eastAsia="en-GB"/>
                </w:rPr>
                <w:t>m</w:t>
              </w:r>
            </w:ins>
            <w:r w:rsidR="00F84996" w:rsidRPr="00654429">
              <w:rPr>
                <w:rFonts w:cstheme="minorHAnsi"/>
                <w:szCs w:val="18"/>
                <w:lang w:eastAsia="en-GB"/>
              </w:rPr>
              <w:t>odel course on incident response and crisis coordination</w:t>
            </w:r>
          </w:p>
        </w:tc>
        <w:tc>
          <w:tcPr>
            <w:tcW w:w="3969" w:type="dxa"/>
          </w:tcPr>
          <w:p w14:paraId="36EC6636" w14:textId="22C6C56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Develop a model course on training on incident response and for crisis coordinators within </w:t>
            </w:r>
            <w:proofErr w:type="spellStart"/>
            <w:r w:rsidRPr="00654429">
              <w:rPr>
                <w:rFonts w:cstheme="minorHAnsi"/>
                <w:szCs w:val="18"/>
                <w:lang w:eastAsia="en-GB"/>
              </w:rPr>
              <w:t>AtoN</w:t>
            </w:r>
            <w:proofErr w:type="spellEnd"/>
            <w:r w:rsidRPr="00654429">
              <w:rPr>
                <w:rFonts w:cstheme="minorHAnsi"/>
                <w:szCs w:val="18"/>
                <w:lang w:eastAsia="en-GB"/>
              </w:rPr>
              <w:t xml:space="preserve"> and VTS system operating organisations. </w:t>
            </w:r>
          </w:p>
        </w:tc>
        <w:tc>
          <w:tcPr>
            <w:tcW w:w="1701" w:type="dxa"/>
          </w:tcPr>
          <w:p w14:paraId="002E12E6" w14:textId="5B52DC88"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Model course</w:t>
            </w:r>
          </w:p>
        </w:tc>
        <w:tc>
          <w:tcPr>
            <w:tcW w:w="1134" w:type="dxa"/>
          </w:tcPr>
          <w:p w14:paraId="261A005B" w14:textId="1ECA97C2"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commentRangeStart w:id="184"/>
            <w:r w:rsidRPr="00654429">
              <w:rPr>
                <w:rFonts w:cstheme="minorHAnsi"/>
                <w:szCs w:val="18"/>
                <w:lang w:eastAsia="en-GB"/>
              </w:rPr>
              <w:t>ARM</w:t>
            </w:r>
            <w:ins w:id="185" w:author="Sundklev Monica" w:date="2023-09-19T15:00:00Z">
              <w:r w:rsidR="00E40F5A">
                <w:rPr>
                  <w:rFonts w:cstheme="minorHAnsi"/>
                  <w:szCs w:val="18"/>
                  <w:lang w:eastAsia="en-GB"/>
                </w:rPr>
                <w:t>*</w:t>
              </w:r>
            </w:ins>
            <w:r w:rsidRPr="00654429">
              <w:rPr>
                <w:rFonts w:cstheme="minorHAnsi"/>
                <w:szCs w:val="18"/>
                <w:lang w:eastAsia="en-GB"/>
              </w:rPr>
              <w:t xml:space="preserve">, </w:t>
            </w:r>
            <w:commentRangeEnd w:id="184"/>
            <w:r w:rsidR="00E40F5A">
              <w:rPr>
                <w:rStyle w:val="CommentReference"/>
              </w:rPr>
              <w:commentReference w:id="184"/>
            </w:r>
            <w:r w:rsidRPr="00654429">
              <w:rPr>
                <w:rFonts w:cstheme="minorHAnsi"/>
                <w:szCs w:val="18"/>
                <w:lang w:eastAsia="en-GB"/>
              </w:rPr>
              <w:t>VTS</w:t>
            </w:r>
          </w:p>
        </w:tc>
        <w:tc>
          <w:tcPr>
            <w:tcW w:w="1133" w:type="dxa"/>
          </w:tcPr>
          <w:p w14:paraId="4E8C7BA0" w14:textId="6CEFF718"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7E6F776C"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77891725"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035ACDF2" w14:textId="77777777" w:rsidR="00F84996" w:rsidRPr="00654429" w:rsidRDefault="00F84996" w:rsidP="00F84996">
            <w:pPr>
              <w:rPr>
                <w:rFonts w:cstheme="minorHAnsi"/>
                <w:szCs w:val="18"/>
                <w:lang w:eastAsia="en-GB"/>
              </w:rPr>
            </w:pPr>
            <w:commentRangeStart w:id="186"/>
          </w:p>
        </w:tc>
        <w:tc>
          <w:tcPr>
            <w:tcW w:w="1275" w:type="dxa"/>
          </w:tcPr>
          <w:p w14:paraId="4D9B71D0"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5F6A1B8B" w14:textId="5A4108A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del w:id="187" w:author="Sundklev Monica" w:date="2023-09-19T15:01:00Z">
              <w:r w:rsidRPr="00654429" w:rsidDel="00E40F5A">
                <w:rPr>
                  <w:rFonts w:cstheme="minorHAnsi"/>
                  <w:szCs w:val="18"/>
                  <w:lang w:eastAsia="en-GB"/>
                </w:rPr>
                <w:delText>WWA lesson plans to review</w:delText>
              </w:r>
            </w:del>
          </w:p>
        </w:tc>
        <w:tc>
          <w:tcPr>
            <w:tcW w:w="3969" w:type="dxa"/>
          </w:tcPr>
          <w:p w14:paraId="04AF7B51" w14:textId="26A76BB1"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701" w:type="dxa"/>
          </w:tcPr>
          <w:p w14:paraId="5B1A8168" w14:textId="19EFAEA5"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del w:id="188" w:author="Sundklev Monica" w:date="2023-09-19T15:01:00Z">
              <w:r w:rsidRPr="00654429" w:rsidDel="00E40F5A">
                <w:rPr>
                  <w:rFonts w:cstheme="minorHAnsi"/>
                  <w:szCs w:val="18"/>
                </w:rPr>
                <w:delText>Review and updating of the WWA Lesson plans as requested by the Academy</w:delText>
              </w:r>
            </w:del>
          </w:p>
        </w:tc>
        <w:tc>
          <w:tcPr>
            <w:tcW w:w="1134" w:type="dxa"/>
          </w:tcPr>
          <w:p w14:paraId="22E3485A" w14:textId="1AFA972F"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del w:id="189" w:author="Sundklev Monica" w:date="2023-09-19T15:02:00Z">
              <w:r w:rsidRPr="00654429" w:rsidDel="00E40F5A">
                <w:rPr>
                  <w:rFonts w:cstheme="minorHAnsi"/>
                  <w:szCs w:val="18"/>
                  <w:lang w:eastAsia="en-GB"/>
                </w:rPr>
                <w:delText>ENG*, ARM, DTEC, VTS</w:delText>
              </w:r>
            </w:del>
          </w:p>
        </w:tc>
        <w:commentRangeEnd w:id="186"/>
        <w:tc>
          <w:tcPr>
            <w:tcW w:w="1133" w:type="dxa"/>
          </w:tcPr>
          <w:p w14:paraId="045B68CF" w14:textId="64F0BE64" w:rsidR="00F84996" w:rsidRPr="00654429" w:rsidRDefault="00E40F5A"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Style w:val="CommentReference"/>
              </w:rPr>
              <w:commentReference w:id="186"/>
            </w:r>
          </w:p>
        </w:tc>
        <w:tc>
          <w:tcPr>
            <w:tcW w:w="1077" w:type="dxa"/>
          </w:tcPr>
          <w:p w14:paraId="41D084F2"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2DBCE9F7"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412C9444" w14:textId="77777777" w:rsidR="00F84996" w:rsidRPr="00654429" w:rsidRDefault="00F84996" w:rsidP="00F84996">
            <w:pPr>
              <w:rPr>
                <w:rFonts w:cstheme="minorHAnsi"/>
                <w:szCs w:val="18"/>
                <w:lang w:eastAsia="en-GB"/>
              </w:rPr>
            </w:pPr>
          </w:p>
        </w:tc>
        <w:tc>
          <w:tcPr>
            <w:tcW w:w="1275" w:type="dxa"/>
          </w:tcPr>
          <w:p w14:paraId="6640D62F"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6065AEFA" w14:textId="4E2C2758"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bCs/>
                <w:iCs/>
                <w:szCs w:val="18"/>
              </w:rPr>
              <w:t>Training in implementation of digital solutions (data analytics &amp; maritime informatics)</w:t>
            </w:r>
          </w:p>
        </w:tc>
        <w:tc>
          <w:tcPr>
            <w:tcW w:w="3969" w:type="dxa"/>
          </w:tcPr>
          <w:p w14:paraId="37F687DC" w14:textId="092D95B2" w:rsidR="00F84996" w:rsidRPr="00654429" w:rsidRDefault="00B5798B"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bCs/>
                <w:iCs/>
                <w:snapToGrid w:val="0"/>
                <w:szCs w:val="18"/>
              </w:rPr>
              <w:t xml:space="preserve">Develop a guideline </w:t>
            </w:r>
            <w:r w:rsidR="00F84996" w:rsidRPr="00ED7A10">
              <w:rPr>
                <w:rFonts w:cstheme="minorHAnsi"/>
                <w:bCs/>
                <w:iCs/>
                <w:snapToGrid w:val="0"/>
                <w:szCs w:val="18"/>
              </w:rPr>
              <w:t>on skills related to the digital environment, such as data analytics and maritime informatics</w:t>
            </w:r>
            <w:r>
              <w:rPr>
                <w:rFonts w:cstheme="minorHAnsi"/>
                <w:bCs/>
                <w:iCs/>
                <w:snapToGrid w:val="0"/>
                <w:szCs w:val="18"/>
              </w:rPr>
              <w:t xml:space="preserve"> and associated training programs with WWA</w:t>
            </w:r>
            <w:r w:rsidR="00F84996" w:rsidRPr="00ED7A10">
              <w:rPr>
                <w:rFonts w:cstheme="minorHAnsi"/>
                <w:bCs/>
                <w:iCs/>
                <w:snapToGrid w:val="0"/>
                <w:szCs w:val="18"/>
              </w:rPr>
              <w:t>.</w:t>
            </w:r>
          </w:p>
        </w:tc>
        <w:tc>
          <w:tcPr>
            <w:tcW w:w="1701" w:type="dxa"/>
          </w:tcPr>
          <w:p w14:paraId="07C6D100" w14:textId="2CD50DEB" w:rsidR="00F84996" w:rsidRPr="00654429" w:rsidRDefault="00F84996" w:rsidP="003157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bCs/>
                <w:iCs/>
                <w:snapToGrid w:val="0"/>
                <w:szCs w:val="18"/>
              </w:rPr>
              <w:t xml:space="preserve">New Guideline </w:t>
            </w:r>
            <w:r w:rsidR="00B5798B">
              <w:rPr>
                <w:rFonts w:cstheme="minorHAnsi"/>
                <w:bCs/>
                <w:iCs/>
                <w:snapToGrid w:val="0"/>
                <w:szCs w:val="18"/>
              </w:rPr>
              <w:t xml:space="preserve">and </w:t>
            </w:r>
            <w:r w:rsidRPr="00654429">
              <w:rPr>
                <w:rFonts w:cstheme="minorHAnsi"/>
                <w:bCs/>
                <w:iCs/>
                <w:snapToGrid w:val="0"/>
                <w:szCs w:val="18"/>
              </w:rPr>
              <w:t xml:space="preserve">training programs </w:t>
            </w:r>
          </w:p>
        </w:tc>
        <w:tc>
          <w:tcPr>
            <w:tcW w:w="1134" w:type="dxa"/>
          </w:tcPr>
          <w:p w14:paraId="714CAAD0" w14:textId="2AA9F664"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 ARM, DTEC*, VTS</w:t>
            </w:r>
          </w:p>
        </w:tc>
        <w:tc>
          <w:tcPr>
            <w:tcW w:w="1133" w:type="dxa"/>
          </w:tcPr>
          <w:p w14:paraId="2541E826" w14:textId="0A1F8884"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6C73B392"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3FE141D7"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3F266ACF" w14:textId="77777777" w:rsidR="00F84996" w:rsidRPr="00654429" w:rsidRDefault="00F84996" w:rsidP="00F84996">
            <w:pPr>
              <w:rPr>
                <w:rFonts w:cstheme="minorHAnsi"/>
                <w:szCs w:val="18"/>
                <w:lang w:eastAsia="en-GB"/>
              </w:rPr>
            </w:pPr>
          </w:p>
        </w:tc>
        <w:tc>
          <w:tcPr>
            <w:tcW w:w="1275" w:type="dxa"/>
          </w:tcPr>
          <w:p w14:paraId="3FDC5E7E"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0421D2B5" w14:textId="1BD54B08"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sidRPr="00654429">
              <w:rPr>
                <w:rFonts w:cstheme="minorHAnsi"/>
                <w:szCs w:val="18"/>
                <w:lang w:eastAsia="nl-NL"/>
              </w:rPr>
              <w:t>Revision of G1103  Train the Trainer</w:t>
            </w:r>
          </w:p>
        </w:tc>
        <w:tc>
          <w:tcPr>
            <w:tcW w:w="3969" w:type="dxa"/>
          </w:tcPr>
          <w:p w14:paraId="209D0F72" w14:textId="051A7309" w:rsidR="00F84996" w:rsidRPr="00654429" w:rsidRDefault="00F84996" w:rsidP="00F849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eastAsia="nl-NL"/>
              </w:rPr>
              <w:t>Revision of G1103 on Train the Trainer</w:t>
            </w:r>
          </w:p>
        </w:tc>
        <w:tc>
          <w:tcPr>
            <w:tcW w:w="1701" w:type="dxa"/>
          </w:tcPr>
          <w:p w14:paraId="446649E7" w14:textId="7E9C3CEE" w:rsidR="00F84996" w:rsidRPr="00654429" w:rsidRDefault="00F84996" w:rsidP="00F849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cnfStyle w:val="000000000000" w:firstRow="0" w:lastRow="0" w:firstColumn="0" w:lastColumn="0" w:oddVBand="0" w:evenVBand="0" w:oddHBand="0" w:evenHBand="0" w:firstRowFirstColumn="0" w:firstRowLastColumn="0" w:lastRowFirstColumn="0" w:lastRowLastColumn="0"/>
              <w:rPr>
                <w:rFonts w:cstheme="minorHAnsi"/>
                <w:bCs/>
                <w:iCs/>
                <w:snapToGrid w:val="0"/>
                <w:szCs w:val="18"/>
              </w:rPr>
            </w:pPr>
            <w:r w:rsidRPr="00654429">
              <w:rPr>
                <w:rFonts w:cstheme="minorHAnsi"/>
                <w:bCs/>
                <w:iCs/>
                <w:snapToGrid w:val="0"/>
                <w:szCs w:val="18"/>
              </w:rPr>
              <w:t>Revised guideline</w:t>
            </w:r>
          </w:p>
        </w:tc>
        <w:tc>
          <w:tcPr>
            <w:tcW w:w="1134" w:type="dxa"/>
          </w:tcPr>
          <w:p w14:paraId="232DF351" w14:textId="65D1A9AE"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3" w:type="dxa"/>
          </w:tcPr>
          <w:p w14:paraId="34DC4072" w14:textId="2672A092"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00A11CFA"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67933DEB"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6EBD4375" w14:textId="77777777" w:rsidR="00F84996" w:rsidRPr="00654429" w:rsidRDefault="00F84996" w:rsidP="00F84996">
            <w:pPr>
              <w:rPr>
                <w:rFonts w:cstheme="minorHAnsi"/>
                <w:szCs w:val="18"/>
                <w:lang w:eastAsia="en-GB"/>
              </w:rPr>
            </w:pPr>
          </w:p>
        </w:tc>
        <w:tc>
          <w:tcPr>
            <w:tcW w:w="1275" w:type="dxa"/>
          </w:tcPr>
          <w:p w14:paraId="6DD1C7BA"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23E81DE3" w14:textId="3194396A"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szCs w:val="18"/>
                <w:lang w:eastAsia="nl-NL"/>
              </w:rPr>
              <w:t>Develop guidance for remote training in VTS</w:t>
            </w:r>
          </w:p>
        </w:tc>
        <w:tc>
          <w:tcPr>
            <w:tcW w:w="3969" w:type="dxa"/>
          </w:tcPr>
          <w:p w14:paraId="1ACF55EC" w14:textId="62BBD6BE" w:rsidR="00F84996" w:rsidRPr="00654429" w:rsidRDefault="00F84996" w:rsidP="00F849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lang w:eastAsia="nl-NL"/>
              </w:rPr>
              <w:t>Develop a Guideline for Remote training in VTS</w:t>
            </w:r>
          </w:p>
        </w:tc>
        <w:tc>
          <w:tcPr>
            <w:tcW w:w="1701" w:type="dxa"/>
          </w:tcPr>
          <w:p w14:paraId="1F200B04" w14:textId="73F6E9B9" w:rsidR="00F84996" w:rsidRPr="00654429" w:rsidRDefault="00F84996" w:rsidP="00F849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cnfStyle w:val="000000100000" w:firstRow="0" w:lastRow="0" w:firstColumn="0" w:lastColumn="0" w:oddVBand="0" w:evenVBand="0" w:oddHBand="1" w:evenHBand="0" w:firstRowFirstColumn="0" w:firstRowLastColumn="0" w:lastRowFirstColumn="0" w:lastRowLastColumn="0"/>
              <w:rPr>
                <w:rFonts w:cstheme="minorHAnsi"/>
                <w:bCs/>
                <w:iCs/>
                <w:snapToGrid w:val="0"/>
                <w:szCs w:val="18"/>
              </w:rPr>
            </w:pPr>
            <w:r w:rsidRPr="00654429">
              <w:rPr>
                <w:rFonts w:cstheme="minorHAnsi"/>
                <w:bCs/>
                <w:iCs/>
                <w:snapToGrid w:val="0"/>
                <w:szCs w:val="18"/>
              </w:rPr>
              <w:t xml:space="preserve">New or revised </w:t>
            </w:r>
            <w:r w:rsidRPr="00654429">
              <w:rPr>
                <w:rFonts w:cstheme="minorHAnsi"/>
                <w:bCs/>
                <w:iCs/>
                <w:snapToGrid w:val="0"/>
                <w:szCs w:val="18"/>
              </w:rPr>
              <w:lastRenderedPageBreak/>
              <w:t>guideline</w:t>
            </w:r>
          </w:p>
        </w:tc>
        <w:tc>
          <w:tcPr>
            <w:tcW w:w="1134" w:type="dxa"/>
          </w:tcPr>
          <w:p w14:paraId="2B53487C" w14:textId="761B0B69"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lastRenderedPageBreak/>
              <w:t>VTS</w:t>
            </w:r>
          </w:p>
        </w:tc>
        <w:tc>
          <w:tcPr>
            <w:tcW w:w="1133" w:type="dxa"/>
          </w:tcPr>
          <w:p w14:paraId="35108115" w14:textId="1686C75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5534D9C5"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12659150"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6D1B3D19" w14:textId="77777777" w:rsidR="00F84996" w:rsidRPr="00654429" w:rsidRDefault="00F84996" w:rsidP="00F84996">
            <w:pPr>
              <w:rPr>
                <w:rFonts w:cstheme="minorHAnsi"/>
                <w:szCs w:val="18"/>
                <w:lang w:eastAsia="en-GB"/>
              </w:rPr>
            </w:pPr>
          </w:p>
        </w:tc>
        <w:tc>
          <w:tcPr>
            <w:tcW w:w="1275" w:type="dxa"/>
          </w:tcPr>
          <w:p w14:paraId="4903D21B" w14:textId="781DC686"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highlight w:val="yellow"/>
                <w:lang w:eastAsia="en-GB"/>
              </w:rPr>
            </w:pPr>
          </w:p>
        </w:tc>
        <w:tc>
          <w:tcPr>
            <w:tcW w:w="3969" w:type="dxa"/>
          </w:tcPr>
          <w:p w14:paraId="32A0308C" w14:textId="25B6DE8D"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sidRPr="00654429">
              <w:rPr>
                <w:rFonts w:cstheme="minorHAnsi"/>
                <w:szCs w:val="18"/>
                <w:lang w:eastAsia="nl-NL"/>
              </w:rPr>
              <w:t>Develop guidance for dealing with stress or trauma in VTS operations</w:t>
            </w:r>
          </w:p>
        </w:tc>
        <w:tc>
          <w:tcPr>
            <w:tcW w:w="3969" w:type="dxa"/>
          </w:tcPr>
          <w:p w14:paraId="4673436D" w14:textId="1E6B6DE7" w:rsidR="00F84996" w:rsidRPr="00654429" w:rsidRDefault="00F84996" w:rsidP="00F849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Develop new IALA guidance in establishing support for VTS Personnel that have handled a significantly stressful or traumatic incident in VTS operations</w:t>
            </w:r>
          </w:p>
        </w:tc>
        <w:tc>
          <w:tcPr>
            <w:tcW w:w="1701" w:type="dxa"/>
          </w:tcPr>
          <w:p w14:paraId="4EEE7AE6" w14:textId="45D7B6F0" w:rsidR="00F84996" w:rsidRPr="00654429" w:rsidRDefault="00F84996" w:rsidP="00F849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cnfStyle w:val="000000000000" w:firstRow="0" w:lastRow="0" w:firstColumn="0" w:lastColumn="0" w:oddVBand="0" w:evenVBand="0" w:oddHBand="0" w:evenHBand="0" w:firstRowFirstColumn="0" w:firstRowLastColumn="0" w:lastRowFirstColumn="0" w:lastRowLastColumn="0"/>
              <w:rPr>
                <w:rFonts w:cstheme="minorHAnsi"/>
                <w:bCs/>
                <w:iCs/>
                <w:snapToGrid w:val="0"/>
                <w:szCs w:val="18"/>
              </w:rPr>
            </w:pPr>
            <w:r w:rsidRPr="00654429">
              <w:rPr>
                <w:rFonts w:cstheme="minorHAnsi"/>
                <w:bCs/>
                <w:iCs/>
                <w:snapToGrid w:val="0"/>
                <w:szCs w:val="18"/>
              </w:rPr>
              <w:t>New guideline or consider to merge with other relevant guideline</w:t>
            </w:r>
          </w:p>
        </w:tc>
        <w:tc>
          <w:tcPr>
            <w:tcW w:w="1134" w:type="dxa"/>
          </w:tcPr>
          <w:p w14:paraId="2DED9C47" w14:textId="56760275"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3" w:type="dxa"/>
          </w:tcPr>
          <w:p w14:paraId="0F9117A7" w14:textId="4B997D2A"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4C451C90"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0E034E38"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28C3C51E" w14:textId="77777777" w:rsidR="00F84996" w:rsidRPr="009F5A8C" w:rsidRDefault="00F84996" w:rsidP="00F84996">
            <w:pPr>
              <w:rPr>
                <w:rFonts w:cstheme="minorHAnsi"/>
                <w:szCs w:val="18"/>
                <w:lang w:eastAsia="en-GB"/>
              </w:rPr>
            </w:pPr>
          </w:p>
        </w:tc>
        <w:tc>
          <w:tcPr>
            <w:tcW w:w="1275" w:type="dxa"/>
          </w:tcPr>
          <w:p w14:paraId="796DE696" w14:textId="1F73471F" w:rsidR="00F84996" w:rsidRPr="009F5A8C"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commentRangeStart w:id="190"/>
            <w:del w:id="191" w:author="Sundklev Monica" w:date="2023-09-19T14:58:00Z">
              <w:r w:rsidRPr="009F5A8C" w:rsidDel="009B155C">
                <w:rPr>
                  <w:rFonts w:cstheme="minorHAnsi"/>
                  <w:szCs w:val="18"/>
                  <w:lang w:eastAsia="en-GB"/>
                </w:rPr>
                <w:delText>5</w:delText>
              </w:r>
            </w:del>
            <w:del w:id="192" w:author="Sundklev Monica" w:date="2023-09-19T15:28:00Z">
              <w:r w:rsidRPr="009F5A8C" w:rsidDel="007115AC">
                <w:rPr>
                  <w:rFonts w:cstheme="minorHAnsi"/>
                  <w:szCs w:val="18"/>
                  <w:lang w:eastAsia="en-GB"/>
                </w:rPr>
                <w:delText>.2 Accreditation, competency, certification and revalidation</w:delText>
              </w:r>
            </w:del>
            <w:commentRangeEnd w:id="190"/>
            <w:r w:rsidR="007115AC">
              <w:rPr>
                <w:rStyle w:val="CommentReference"/>
              </w:rPr>
              <w:commentReference w:id="190"/>
            </w:r>
          </w:p>
        </w:tc>
        <w:tc>
          <w:tcPr>
            <w:tcW w:w="3969" w:type="dxa"/>
          </w:tcPr>
          <w:p w14:paraId="1F7C8122"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nl-NL"/>
              </w:rPr>
            </w:pPr>
            <w:r w:rsidRPr="00654429">
              <w:rPr>
                <w:rFonts w:cstheme="minorHAnsi"/>
                <w:szCs w:val="18"/>
                <w:lang w:eastAsia="nl-NL"/>
              </w:rPr>
              <w:t>Revision of G1027 on Simulation in VTS training</w:t>
            </w:r>
          </w:p>
          <w:p w14:paraId="08340EC4"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bCs/>
                <w:iCs/>
                <w:szCs w:val="18"/>
              </w:rPr>
            </w:pPr>
          </w:p>
        </w:tc>
        <w:tc>
          <w:tcPr>
            <w:tcW w:w="3969" w:type="dxa"/>
          </w:tcPr>
          <w:p w14:paraId="50273BDC" w14:textId="4DCB2CDA"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nl-NL"/>
              </w:rPr>
            </w:pPr>
            <w:r w:rsidRPr="00654429">
              <w:rPr>
                <w:rFonts w:cstheme="minorHAnsi"/>
                <w:szCs w:val="18"/>
                <w:lang w:eastAsia="nl-NL"/>
              </w:rPr>
              <w:t>Revision of G1027 on Simulation in VTS training</w:t>
            </w:r>
          </w:p>
        </w:tc>
        <w:tc>
          <w:tcPr>
            <w:tcW w:w="1701" w:type="dxa"/>
          </w:tcPr>
          <w:p w14:paraId="0C304BC7" w14:textId="41DE97D2" w:rsidR="00F84996" w:rsidRPr="00654429" w:rsidRDefault="00F84996" w:rsidP="00F849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cnfStyle w:val="000000100000" w:firstRow="0" w:lastRow="0" w:firstColumn="0" w:lastColumn="0" w:oddVBand="0" w:evenVBand="0" w:oddHBand="1" w:evenHBand="0" w:firstRowFirstColumn="0" w:firstRowLastColumn="0" w:lastRowFirstColumn="0" w:lastRowLastColumn="0"/>
              <w:rPr>
                <w:rFonts w:cstheme="minorHAnsi"/>
                <w:bCs/>
                <w:iCs/>
                <w:snapToGrid w:val="0"/>
                <w:szCs w:val="18"/>
              </w:rPr>
            </w:pPr>
            <w:r w:rsidRPr="00654429">
              <w:rPr>
                <w:rFonts w:cstheme="minorHAnsi"/>
                <w:bCs/>
                <w:iCs/>
                <w:snapToGrid w:val="0"/>
                <w:szCs w:val="18"/>
              </w:rPr>
              <w:t>Revised guideline</w:t>
            </w:r>
          </w:p>
        </w:tc>
        <w:tc>
          <w:tcPr>
            <w:tcW w:w="1134" w:type="dxa"/>
          </w:tcPr>
          <w:p w14:paraId="33D7D780" w14:textId="653F754E"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3" w:type="dxa"/>
          </w:tcPr>
          <w:p w14:paraId="7A732AE7" w14:textId="5A638F12"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2F41E537"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375728FB"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161E0981" w14:textId="77777777" w:rsidR="00F84996" w:rsidRPr="00654429" w:rsidRDefault="00F84996" w:rsidP="00F84996">
            <w:pPr>
              <w:rPr>
                <w:rFonts w:cstheme="minorHAnsi"/>
                <w:szCs w:val="18"/>
                <w:lang w:eastAsia="en-GB"/>
              </w:rPr>
            </w:pPr>
          </w:p>
        </w:tc>
        <w:tc>
          <w:tcPr>
            <w:tcW w:w="1275" w:type="dxa"/>
          </w:tcPr>
          <w:p w14:paraId="195F6219" w14:textId="541A6D2B" w:rsidR="00F84996" w:rsidRPr="00654429" w:rsidRDefault="007115AC" w:rsidP="00F84996">
            <w:pPr>
              <w:cnfStyle w:val="000000000000" w:firstRow="0" w:lastRow="0" w:firstColumn="0" w:lastColumn="0" w:oddVBand="0" w:evenVBand="0" w:oddHBand="0" w:evenHBand="0" w:firstRowFirstColumn="0" w:firstRowLastColumn="0" w:lastRowFirstColumn="0" w:lastRowLastColumn="0"/>
              <w:rPr>
                <w:rFonts w:cstheme="minorHAnsi"/>
                <w:szCs w:val="18"/>
                <w:highlight w:val="yellow"/>
                <w:lang w:eastAsia="en-GB"/>
              </w:rPr>
            </w:pPr>
            <w:ins w:id="193" w:author="Sundklev Monica" w:date="2023-09-19T15:28:00Z">
              <w:r>
                <w:rPr>
                  <w:rFonts w:cstheme="minorHAnsi"/>
                  <w:szCs w:val="18"/>
                  <w:lang w:eastAsia="en-GB"/>
                </w:rPr>
                <w:t>S1050</w:t>
              </w:r>
              <w:r w:rsidRPr="009F5A8C">
                <w:rPr>
                  <w:rFonts w:cstheme="minorHAnsi"/>
                  <w:szCs w:val="18"/>
                  <w:lang w:eastAsia="en-GB"/>
                </w:rPr>
                <w:t>.2 Accreditation, competency, certification and revalidation</w:t>
              </w:r>
            </w:ins>
          </w:p>
        </w:tc>
        <w:tc>
          <w:tcPr>
            <w:tcW w:w="3969" w:type="dxa"/>
          </w:tcPr>
          <w:p w14:paraId="7B431073" w14:textId="0CEF044A"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sidRPr="00654429">
              <w:rPr>
                <w:rFonts w:cstheme="minorHAnsi"/>
                <w:szCs w:val="18"/>
              </w:rPr>
              <w:t>Consider including English Language Competency requirements in VTS operations</w:t>
            </w:r>
          </w:p>
        </w:tc>
        <w:tc>
          <w:tcPr>
            <w:tcW w:w="3969" w:type="dxa"/>
          </w:tcPr>
          <w:p w14:paraId="56DB14E5" w14:textId="1A63FAF5"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New guidance on development of [or provision of] a VTS specific English language assessment.</w:t>
            </w:r>
          </w:p>
        </w:tc>
        <w:tc>
          <w:tcPr>
            <w:tcW w:w="1701" w:type="dxa"/>
          </w:tcPr>
          <w:p w14:paraId="2DBD7E9E" w14:textId="1F2D16B8" w:rsidR="00F84996" w:rsidRPr="00654429" w:rsidRDefault="00F84996" w:rsidP="00F849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cnfStyle w:val="000000000000" w:firstRow="0" w:lastRow="0" w:firstColumn="0" w:lastColumn="0" w:oddVBand="0" w:evenVBand="0" w:oddHBand="0" w:evenHBand="0" w:firstRowFirstColumn="0" w:firstRowLastColumn="0" w:lastRowFirstColumn="0" w:lastRowLastColumn="0"/>
              <w:rPr>
                <w:rFonts w:cstheme="minorHAnsi"/>
                <w:bCs/>
                <w:iCs/>
                <w:snapToGrid w:val="0"/>
                <w:szCs w:val="18"/>
              </w:rPr>
            </w:pPr>
            <w:r w:rsidRPr="00654429">
              <w:rPr>
                <w:rFonts w:cstheme="minorHAnsi"/>
                <w:bCs/>
                <w:iCs/>
                <w:snapToGrid w:val="0"/>
                <w:szCs w:val="18"/>
              </w:rPr>
              <w:t>New guideline</w:t>
            </w:r>
          </w:p>
        </w:tc>
        <w:tc>
          <w:tcPr>
            <w:tcW w:w="1134" w:type="dxa"/>
          </w:tcPr>
          <w:p w14:paraId="59AF3CAD" w14:textId="43E6FBCD"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3" w:type="dxa"/>
          </w:tcPr>
          <w:p w14:paraId="32B7AB6A" w14:textId="38748513"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4B37D0EE"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2E24A8C6"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236F07D6" w14:textId="77777777" w:rsidR="00F84996" w:rsidRPr="00654429" w:rsidRDefault="00F84996" w:rsidP="00F84996">
            <w:pPr>
              <w:rPr>
                <w:rFonts w:cstheme="minorHAnsi"/>
                <w:szCs w:val="18"/>
                <w:lang w:eastAsia="en-GB"/>
              </w:rPr>
            </w:pPr>
          </w:p>
        </w:tc>
        <w:tc>
          <w:tcPr>
            <w:tcW w:w="1275" w:type="dxa"/>
          </w:tcPr>
          <w:p w14:paraId="758C5B28"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2491F323" w14:textId="47DE1CB4"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 xml:space="preserve">Develop a model course on </w:t>
            </w:r>
            <w:proofErr w:type="spellStart"/>
            <w:r w:rsidRPr="00654429">
              <w:rPr>
                <w:rFonts w:cstheme="minorHAnsi"/>
                <w:szCs w:val="18"/>
              </w:rPr>
              <w:t>AtoN</w:t>
            </w:r>
            <w:proofErr w:type="spellEnd"/>
            <w:r w:rsidRPr="00654429">
              <w:rPr>
                <w:rFonts w:cstheme="minorHAnsi"/>
                <w:szCs w:val="18"/>
              </w:rPr>
              <w:t xml:space="preserve"> Cyber Security arrangements</w:t>
            </w:r>
          </w:p>
        </w:tc>
        <w:tc>
          <w:tcPr>
            <w:tcW w:w="3969" w:type="dxa"/>
          </w:tcPr>
          <w:p w14:paraId="0E2944E2"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1701" w:type="dxa"/>
          </w:tcPr>
          <w:p w14:paraId="60444A4C" w14:textId="1B04DFCF" w:rsidR="00F84996" w:rsidRPr="00654429" w:rsidRDefault="00F84996" w:rsidP="00F849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cnfStyle w:val="000000100000" w:firstRow="0" w:lastRow="0" w:firstColumn="0" w:lastColumn="0" w:oddVBand="0" w:evenVBand="0" w:oddHBand="1" w:evenHBand="0" w:firstRowFirstColumn="0" w:firstRowLastColumn="0" w:lastRowFirstColumn="0" w:lastRowLastColumn="0"/>
              <w:rPr>
                <w:rFonts w:cstheme="minorHAnsi"/>
                <w:bCs/>
                <w:iCs/>
                <w:snapToGrid w:val="0"/>
                <w:szCs w:val="18"/>
              </w:rPr>
            </w:pPr>
            <w:r w:rsidRPr="00654429">
              <w:rPr>
                <w:rFonts w:cstheme="minorHAnsi"/>
                <w:bCs/>
                <w:iCs/>
                <w:snapToGrid w:val="0"/>
                <w:szCs w:val="18"/>
              </w:rPr>
              <w:t>Model course</w:t>
            </w:r>
          </w:p>
        </w:tc>
        <w:tc>
          <w:tcPr>
            <w:tcW w:w="1134" w:type="dxa"/>
          </w:tcPr>
          <w:p w14:paraId="36E3284A" w14:textId="08FC2FBD"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commentRangeStart w:id="194"/>
            <w:r w:rsidRPr="00654429">
              <w:rPr>
                <w:rFonts w:cstheme="minorHAnsi"/>
                <w:szCs w:val="18"/>
                <w:lang w:eastAsia="en-GB"/>
              </w:rPr>
              <w:t>ARM</w:t>
            </w:r>
            <w:commentRangeEnd w:id="194"/>
            <w:r w:rsidR="003550C6">
              <w:rPr>
                <w:rStyle w:val="CommentReference"/>
              </w:rPr>
              <w:commentReference w:id="194"/>
            </w:r>
          </w:p>
        </w:tc>
        <w:tc>
          <w:tcPr>
            <w:tcW w:w="1133" w:type="dxa"/>
          </w:tcPr>
          <w:p w14:paraId="438D8130" w14:textId="6921F414"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1077" w:type="dxa"/>
          </w:tcPr>
          <w:p w14:paraId="26A1F444"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5380B9EB"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59043E90" w14:textId="77777777" w:rsidR="00F84996" w:rsidRPr="00654429" w:rsidRDefault="00F84996" w:rsidP="00F84996">
            <w:pPr>
              <w:rPr>
                <w:rFonts w:cstheme="minorHAnsi"/>
                <w:szCs w:val="18"/>
                <w:lang w:eastAsia="en-GB"/>
              </w:rPr>
            </w:pPr>
          </w:p>
        </w:tc>
        <w:tc>
          <w:tcPr>
            <w:tcW w:w="1275" w:type="dxa"/>
          </w:tcPr>
          <w:p w14:paraId="12E10949"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5E2DE95E" w14:textId="67A63AE3"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Create S-100 model course</w:t>
            </w:r>
          </w:p>
        </w:tc>
        <w:tc>
          <w:tcPr>
            <w:tcW w:w="3969" w:type="dxa"/>
          </w:tcPr>
          <w:p w14:paraId="225EAFAA" w14:textId="4189E492"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How to make use of S-100 product specifications</w:t>
            </w:r>
          </w:p>
        </w:tc>
        <w:tc>
          <w:tcPr>
            <w:tcW w:w="1701" w:type="dxa"/>
          </w:tcPr>
          <w:p w14:paraId="2585D18B" w14:textId="4FB42F33" w:rsidR="00F84996" w:rsidRPr="00654429" w:rsidRDefault="00F84996" w:rsidP="00F849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cnfStyle w:val="000000000000" w:firstRow="0" w:lastRow="0" w:firstColumn="0" w:lastColumn="0" w:oddVBand="0" w:evenVBand="0" w:oddHBand="0" w:evenHBand="0" w:firstRowFirstColumn="0" w:firstRowLastColumn="0" w:lastRowFirstColumn="0" w:lastRowLastColumn="0"/>
              <w:rPr>
                <w:rFonts w:cstheme="minorHAnsi"/>
                <w:bCs/>
                <w:iCs/>
                <w:snapToGrid w:val="0"/>
                <w:szCs w:val="18"/>
              </w:rPr>
            </w:pPr>
            <w:r w:rsidRPr="00654429">
              <w:rPr>
                <w:rFonts w:cstheme="minorHAnsi"/>
                <w:bCs/>
                <w:iCs/>
                <w:snapToGrid w:val="0"/>
                <w:szCs w:val="18"/>
              </w:rPr>
              <w:t>Model course</w:t>
            </w:r>
          </w:p>
        </w:tc>
        <w:tc>
          <w:tcPr>
            <w:tcW w:w="1134" w:type="dxa"/>
          </w:tcPr>
          <w:p w14:paraId="19C49199" w14:textId="6C82FAE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251254BA" w14:textId="569D9CB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1077" w:type="dxa"/>
          </w:tcPr>
          <w:p w14:paraId="4B493B9C"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9B155C" w:rsidRPr="00654429" w14:paraId="17551ADB" w14:textId="77777777" w:rsidTr="00547A32">
        <w:trPr>
          <w:cnfStyle w:val="000000100000" w:firstRow="0" w:lastRow="0" w:firstColumn="0" w:lastColumn="0" w:oddVBand="0" w:evenVBand="0" w:oddHBand="1" w:evenHBand="0" w:firstRowFirstColumn="0" w:firstRowLastColumn="0" w:lastRowFirstColumn="0" w:lastRowLastColumn="0"/>
          <w:ins w:id="195" w:author="Sundklev Monica" w:date="2023-09-19T14:58:00Z"/>
        </w:trPr>
        <w:tc>
          <w:tcPr>
            <w:cnfStyle w:val="001000000000" w:firstRow="0" w:lastRow="0" w:firstColumn="1" w:lastColumn="0" w:oddVBand="0" w:evenVBand="0" w:oddHBand="0" w:evenHBand="0" w:firstRowFirstColumn="0" w:firstRowLastColumn="0" w:lastRowFirstColumn="0" w:lastRowLastColumn="0"/>
            <w:tcW w:w="988" w:type="dxa"/>
          </w:tcPr>
          <w:p w14:paraId="7EA3AA21" w14:textId="77777777" w:rsidR="009B155C" w:rsidRPr="00654429" w:rsidRDefault="009B155C" w:rsidP="00F84996">
            <w:pPr>
              <w:rPr>
                <w:ins w:id="196" w:author="Sundklev Monica" w:date="2023-09-19T14:58:00Z"/>
                <w:rFonts w:cstheme="minorHAnsi"/>
                <w:szCs w:val="18"/>
                <w:lang w:eastAsia="en-GB"/>
              </w:rPr>
            </w:pPr>
          </w:p>
        </w:tc>
        <w:tc>
          <w:tcPr>
            <w:tcW w:w="1275" w:type="dxa"/>
          </w:tcPr>
          <w:p w14:paraId="67C2A2CE" w14:textId="09BCAA80" w:rsidR="009B155C" w:rsidRPr="00654429" w:rsidRDefault="009B155C" w:rsidP="00F84996">
            <w:pPr>
              <w:cnfStyle w:val="000000100000" w:firstRow="0" w:lastRow="0" w:firstColumn="0" w:lastColumn="0" w:oddVBand="0" w:evenVBand="0" w:oddHBand="1" w:evenHBand="0" w:firstRowFirstColumn="0" w:firstRowLastColumn="0" w:lastRowFirstColumn="0" w:lastRowLastColumn="0"/>
              <w:rPr>
                <w:ins w:id="197" w:author="Sundklev Monica" w:date="2023-09-19T14:58:00Z"/>
                <w:rFonts w:cstheme="minorHAnsi"/>
                <w:szCs w:val="18"/>
                <w:lang w:eastAsia="en-GB"/>
              </w:rPr>
            </w:pPr>
            <w:ins w:id="198" w:author="Sundklev Monica" w:date="2023-09-19T14:58:00Z">
              <w:r>
                <w:rPr>
                  <w:rFonts w:cstheme="minorHAnsi"/>
                  <w:szCs w:val="18"/>
                  <w:lang w:eastAsia="en-GB"/>
                </w:rPr>
                <w:t>S1050.3 Capacity building</w:t>
              </w:r>
            </w:ins>
          </w:p>
        </w:tc>
        <w:tc>
          <w:tcPr>
            <w:tcW w:w="3969" w:type="dxa"/>
          </w:tcPr>
          <w:p w14:paraId="30ECAB8D" w14:textId="331AB041" w:rsidR="009B155C" w:rsidRPr="00654429" w:rsidRDefault="00E40F5A" w:rsidP="00F84996">
            <w:pPr>
              <w:cnfStyle w:val="000000100000" w:firstRow="0" w:lastRow="0" w:firstColumn="0" w:lastColumn="0" w:oddVBand="0" w:evenVBand="0" w:oddHBand="1" w:evenHBand="0" w:firstRowFirstColumn="0" w:firstRowLastColumn="0" w:lastRowFirstColumn="0" w:lastRowLastColumn="0"/>
              <w:rPr>
                <w:ins w:id="199" w:author="Sundklev Monica" w:date="2023-09-19T14:58:00Z"/>
                <w:rFonts w:cstheme="minorHAnsi"/>
                <w:szCs w:val="18"/>
              </w:rPr>
            </w:pPr>
            <w:ins w:id="200" w:author="Sundklev Monica" w:date="2023-09-19T15:01:00Z">
              <w:r w:rsidRPr="00654429">
                <w:rPr>
                  <w:rFonts w:cstheme="minorHAnsi"/>
                  <w:szCs w:val="18"/>
                  <w:lang w:eastAsia="en-GB"/>
                </w:rPr>
                <w:t>WWA lesson plans to review</w:t>
              </w:r>
            </w:ins>
          </w:p>
        </w:tc>
        <w:tc>
          <w:tcPr>
            <w:tcW w:w="3969" w:type="dxa"/>
          </w:tcPr>
          <w:p w14:paraId="027E1D96" w14:textId="6F3DEB3C" w:rsidR="009B155C" w:rsidRPr="00654429" w:rsidRDefault="00E40F5A" w:rsidP="00F84996">
            <w:pPr>
              <w:cnfStyle w:val="000000100000" w:firstRow="0" w:lastRow="0" w:firstColumn="0" w:lastColumn="0" w:oddVBand="0" w:evenVBand="0" w:oddHBand="1" w:evenHBand="0" w:firstRowFirstColumn="0" w:firstRowLastColumn="0" w:lastRowFirstColumn="0" w:lastRowLastColumn="0"/>
              <w:rPr>
                <w:ins w:id="201" w:author="Sundklev Monica" w:date="2023-09-19T14:58:00Z"/>
                <w:rFonts w:cstheme="minorHAnsi"/>
                <w:szCs w:val="18"/>
              </w:rPr>
            </w:pPr>
            <w:ins w:id="202" w:author="Sundklev Monica" w:date="2023-09-19T15:01:00Z">
              <w:r>
                <w:rPr>
                  <w:rFonts w:cstheme="minorHAnsi"/>
                  <w:szCs w:val="18"/>
                </w:rPr>
                <w:t>Review and update</w:t>
              </w:r>
              <w:r w:rsidRPr="00654429">
                <w:rPr>
                  <w:rFonts w:cstheme="minorHAnsi"/>
                  <w:szCs w:val="18"/>
                </w:rPr>
                <w:t xml:space="preserve"> of the WWA Lesson plans as requested by the Academy</w:t>
              </w:r>
            </w:ins>
          </w:p>
        </w:tc>
        <w:tc>
          <w:tcPr>
            <w:tcW w:w="1701" w:type="dxa"/>
          </w:tcPr>
          <w:p w14:paraId="3B41C368" w14:textId="16F34F5E" w:rsidR="009B155C" w:rsidRPr="00654429" w:rsidRDefault="00E40F5A" w:rsidP="00E40F5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cnfStyle w:val="000000100000" w:firstRow="0" w:lastRow="0" w:firstColumn="0" w:lastColumn="0" w:oddVBand="0" w:evenVBand="0" w:oddHBand="1" w:evenHBand="0" w:firstRowFirstColumn="0" w:firstRowLastColumn="0" w:lastRowFirstColumn="0" w:lastRowLastColumn="0"/>
              <w:rPr>
                <w:ins w:id="203" w:author="Sundklev Monica" w:date="2023-09-19T14:58:00Z"/>
                <w:rFonts w:cstheme="minorHAnsi"/>
                <w:bCs/>
                <w:iCs/>
                <w:snapToGrid w:val="0"/>
                <w:szCs w:val="18"/>
              </w:rPr>
            </w:pPr>
            <w:ins w:id="204" w:author="Sundklev Monica" w:date="2023-09-19T15:02:00Z">
              <w:r>
                <w:rPr>
                  <w:rFonts w:cstheme="minorHAnsi"/>
                  <w:bCs/>
                  <w:iCs/>
                  <w:snapToGrid w:val="0"/>
                  <w:szCs w:val="18"/>
                </w:rPr>
                <w:t>Revised WWA lesson plans</w:t>
              </w:r>
            </w:ins>
          </w:p>
        </w:tc>
        <w:tc>
          <w:tcPr>
            <w:tcW w:w="1134" w:type="dxa"/>
          </w:tcPr>
          <w:p w14:paraId="64F2444C" w14:textId="1785773A" w:rsidR="009B155C" w:rsidRPr="00654429" w:rsidRDefault="00E40F5A" w:rsidP="00F84996">
            <w:pPr>
              <w:cnfStyle w:val="000000100000" w:firstRow="0" w:lastRow="0" w:firstColumn="0" w:lastColumn="0" w:oddVBand="0" w:evenVBand="0" w:oddHBand="1" w:evenHBand="0" w:firstRowFirstColumn="0" w:firstRowLastColumn="0" w:lastRowFirstColumn="0" w:lastRowLastColumn="0"/>
              <w:rPr>
                <w:ins w:id="205" w:author="Sundklev Monica" w:date="2023-09-19T14:58:00Z"/>
                <w:rFonts w:cstheme="minorHAnsi"/>
                <w:szCs w:val="18"/>
                <w:lang w:eastAsia="en-GB"/>
              </w:rPr>
            </w:pPr>
            <w:ins w:id="206" w:author="Sundklev Monica" w:date="2023-09-19T15:02:00Z">
              <w:r w:rsidRPr="00654429">
                <w:rPr>
                  <w:rFonts w:cstheme="minorHAnsi"/>
                  <w:szCs w:val="18"/>
                  <w:lang w:eastAsia="en-GB"/>
                </w:rPr>
                <w:t>ENG*, ARM, DTEC, VTS</w:t>
              </w:r>
            </w:ins>
          </w:p>
        </w:tc>
        <w:tc>
          <w:tcPr>
            <w:tcW w:w="1133" w:type="dxa"/>
          </w:tcPr>
          <w:p w14:paraId="3D330E72" w14:textId="77777777" w:rsidR="009B155C" w:rsidRPr="00654429" w:rsidRDefault="009B155C" w:rsidP="00F84996">
            <w:pPr>
              <w:cnfStyle w:val="000000100000" w:firstRow="0" w:lastRow="0" w:firstColumn="0" w:lastColumn="0" w:oddVBand="0" w:evenVBand="0" w:oddHBand="1" w:evenHBand="0" w:firstRowFirstColumn="0" w:firstRowLastColumn="0" w:lastRowFirstColumn="0" w:lastRowLastColumn="0"/>
              <w:rPr>
                <w:ins w:id="207" w:author="Sundklev Monica" w:date="2023-09-19T14:58:00Z"/>
                <w:rFonts w:cstheme="minorHAnsi"/>
                <w:szCs w:val="18"/>
              </w:rPr>
            </w:pPr>
          </w:p>
        </w:tc>
        <w:tc>
          <w:tcPr>
            <w:tcW w:w="1077" w:type="dxa"/>
          </w:tcPr>
          <w:p w14:paraId="6ABE0866" w14:textId="77777777" w:rsidR="009B155C" w:rsidRPr="00654429" w:rsidRDefault="009B155C" w:rsidP="00F84996">
            <w:pPr>
              <w:cnfStyle w:val="000000100000" w:firstRow="0" w:lastRow="0" w:firstColumn="0" w:lastColumn="0" w:oddVBand="0" w:evenVBand="0" w:oddHBand="1" w:evenHBand="0" w:firstRowFirstColumn="0" w:firstRowLastColumn="0" w:lastRowFirstColumn="0" w:lastRowLastColumn="0"/>
              <w:rPr>
                <w:ins w:id="208" w:author="Sundklev Monica" w:date="2023-09-19T14:58:00Z"/>
                <w:rFonts w:cstheme="minorHAnsi"/>
                <w:szCs w:val="18"/>
                <w:lang w:eastAsia="en-GB"/>
              </w:rPr>
            </w:pPr>
          </w:p>
        </w:tc>
      </w:tr>
      <w:tr w:rsidR="00F84996" w:rsidRPr="00654429" w14:paraId="54F59D2D"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220008A6" w14:textId="216B0090" w:rsidR="00F84996" w:rsidRPr="00654429" w:rsidRDefault="00F84996" w:rsidP="00F84996">
            <w:pPr>
              <w:rPr>
                <w:rFonts w:cstheme="minorHAnsi"/>
                <w:szCs w:val="18"/>
                <w:lang w:eastAsia="en-GB"/>
              </w:rPr>
            </w:pPr>
            <w:r w:rsidRPr="00654429">
              <w:rPr>
                <w:rFonts w:cstheme="minorHAnsi"/>
                <w:szCs w:val="18"/>
                <w:lang w:eastAsia="en-GB"/>
              </w:rPr>
              <w:t>S1060 Digital communication technologies</w:t>
            </w:r>
          </w:p>
        </w:tc>
        <w:tc>
          <w:tcPr>
            <w:tcW w:w="1275" w:type="dxa"/>
          </w:tcPr>
          <w:p w14:paraId="76588332" w14:textId="73730F69" w:rsidR="00F84996" w:rsidRPr="00654429" w:rsidRDefault="004422A6" w:rsidP="004422A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commentRangeStart w:id="209"/>
            <w:ins w:id="210" w:author="Sundklev Monica" w:date="2023-09-19T15:49:00Z">
              <w:r>
                <w:rPr>
                  <w:rFonts w:cstheme="minorHAnsi"/>
                  <w:szCs w:val="18"/>
                  <w:lang w:eastAsia="en-GB"/>
                </w:rPr>
                <w:t>S1060</w:t>
              </w:r>
            </w:ins>
            <w:ins w:id="211" w:author="Sundklev Monica" w:date="2023-09-19T16:33:00Z">
              <w:r w:rsidR="0051675D">
                <w:rPr>
                  <w:rFonts w:cstheme="minorHAnsi"/>
                  <w:szCs w:val="18"/>
                  <w:lang w:eastAsia="en-GB"/>
                </w:rPr>
                <w:t>.2</w:t>
              </w:r>
            </w:ins>
            <w:del w:id="212" w:author="Sundklev Monica" w:date="2023-09-19T15:49:00Z">
              <w:r w:rsidR="00F84996" w:rsidRPr="00654429" w:rsidDel="004422A6">
                <w:rPr>
                  <w:rFonts w:cstheme="minorHAnsi"/>
                  <w:szCs w:val="18"/>
                  <w:lang w:eastAsia="en-GB"/>
                </w:rPr>
                <w:delText>6</w:delText>
              </w:r>
            </w:del>
            <w:del w:id="213" w:author="Sundklev Monica" w:date="2023-09-19T16:33:00Z">
              <w:r w:rsidR="00F84996" w:rsidRPr="00654429" w:rsidDel="0051675D">
                <w:rPr>
                  <w:rFonts w:cstheme="minorHAnsi"/>
                  <w:szCs w:val="18"/>
                  <w:lang w:eastAsia="en-GB"/>
                </w:rPr>
                <w:delText>.1</w:delText>
              </w:r>
            </w:del>
            <w:r w:rsidR="00F84996" w:rsidRPr="00654429">
              <w:rPr>
                <w:rFonts w:cstheme="minorHAnsi"/>
                <w:szCs w:val="18"/>
                <w:lang w:eastAsia="en-GB"/>
              </w:rPr>
              <w:t xml:space="preserve"> Narrow bandwidth systems</w:t>
            </w:r>
            <w:commentRangeEnd w:id="209"/>
            <w:r w:rsidR="00960EE3">
              <w:rPr>
                <w:rStyle w:val="CommentReference"/>
              </w:rPr>
              <w:commentReference w:id="209"/>
            </w:r>
          </w:p>
        </w:tc>
        <w:tc>
          <w:tcPr>
            <w:tcW w:w="3969" w:type="dxa"/>
          </w:tcPr>
          <w:p w14:paraId="2D2F345E"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val="en-US"/>
              </w:rPr>
              <w:t xml:space="preserve">Contribute to the development of IMT-2030 by formulating user requirements for Marine </w:t>
            </w:r>
            <w:proofErr w:type="spellStart"/>
            <w:r w:rsidRPr="00654429">
              <w:rPr>
                <w:rFonts w:cstheme="minorHAnsi"/>
                <w:szCs w:val="18"/>
                <w:lang w:val="en-US"/>
              </w:rPr>
              <w:t>AtoN</w:t>
            </w:r>
            <w:proofErr w:type="spellEnd"/>
            <w:r w:rsidRPr="00654429">
              <w:rPr>
                <w:rFonts w:cstheme="minorHAnsi"/>
                <w:szCs w:val="18"/>
                <w:lang w:val="en-US"/>
              </w:rPr>
              <w:t>.</w:t>
            </w:r>
          </w:p>
          <w:p w14:paraId="47028353" w14:textId="33ED24EE"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3CAE0C86" w14:textId="0483AE44"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Contribute towards the development of 3GPP mobile communication standards, with a specific focus on the maritime industry vertical.</w:t>
            </w:r>
          </w:p>
        </w:tc>
        <w:tc>
          <w:tcPr>
            <w:tcW w:w="1701" w:type="dxa"/>
          </w:tcPr>
          <w:p w14:paraId="6A7BB758" w14:textId="75192371"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commentRangeStart w:id="214"/>
            <w:r w:rsidRPr="00654429">
              <w:rPr>
                <w:rFonts w:cstheme="minorHAnsi"/>
                <w:szCs w:val="18"/>
              </w:rPr>
              <w:t xml:space="preserve">Revised Guideline, </w:t>
            </w:r>
            <w:commentRangeEnd w:id="214"/>
            <w:r w:rsidR="0051675D">
              <w:rPr>
                <w:rStyle w:val="CommentReference"/>
              </w:rPr>
              <w:commentReference w:id="214"/>
            </w:r>
            <w:r w:rsidRPr="00654429">
              <w:rPr>
                <w:rFonts w:cstheme="minorHAnsi"/>
                <w:szCs w:val="18"/>
              </w:rPr>
              <w:t>Reportage, input to 3GPP</w:t>
            </w:r>
          </w:p>
        </w:tc>
        <w:tc>
          <w:tcPr>
            <w:tcW w:w="1134" w:type="dxa"/>
          </w:tcPr>
          <w:p w14:paraId="7C235827" w14:textId="27788ACA"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3" w:type="dxa"/>
          </w:tcPr>
          <w:p w14:paraId="72F9CA73" w14:textId="77924FE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73D88866"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16A5D318"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2D2A38AF" w14:textId="77777777" w:rsidR="00F84996" w:rsidRPr="00654429" w:rsidRDefault="00F84996" w:rsidP="00F84996">
            <w:pPr>
              <w:rPr>
                <w:rFonts w:cstheme="minorHAnsi"/>
                <w:szCs w:val="18"/>
                <w:lang w:eastAsia="en-GB"/>
              </w:rPr>
            </w:pPr>
          </w:p>
        </w:tc>
        <w:tc>
          <w:tcPr>
            <w:tcW w:w="1275" w:type="dxa"/>
          </w:tcPr>
          <w:p w14:paraId="47CD5024" w14:textId="6BD53E77" w:rsidR="00F84996" w:rsidRPr="00654429" w:rsidRDefault="004422A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ins w:id="215" w:author="Sundklev Monica" w:date="2023-09-19T15:49:00Z">
              <w:r>
                <w:rPr>
                  <w:rFonts w:cstheme="minorHAnsi"/>
                  <w:szCs w:val="18"/>
                  <w:lang w:eastAsia="en-GB"/>
                </w:rPr>
                <w:t>S1060.3</w:t>
              </w:r>
            </w:ins>
            <w:del w:id="216" w:author="Sundklev Monica" w:date="2023-09-19T15:49:00Z">
              <w:r w:rsidR="00F84996" w:rsidRPr="00654429" w:rsidDel="004422A6">
                <w:rPr>
                  <w:rFonts w:cstheme="minorHAnsi"/>
                  <w:szCs w:val="18"/>
                  <w:lang w:eastAsia="en-GB"/>
                </w:rPr>
                <w:delText>6.2</w:delText>
              </w:r>
            </w:del>
            <w:r w:rsidR="00F84996" w:rsidRPr="00654429">
              <w:rPr>
                <w:rFonts w:cstheme="minorHAnsi"/>
                <w:szCs w:val="18"/>
                <w:lang w:eastAsia="en-GB"/>
              </w:rPr>
              <w:t xml:space="preserve"> Harmonised maritime connectivity</w:t>
            </w:r>
          </w:p>
        </w:tc>
        <w:tc>
          <w:tcPr>
            <w:tcW w:w="3969" w:type="dxa"/>
          </w:tcPr>
          <w:p w14:paraId="2A884242" w14:textId="36D8C848"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 xml:space="preserve">Update G1008  Remote control and monitoring of </w:t>
            </w:r>
            <w:proofErr w:type="spellStart"/>
            <w:r w:rsidRPr="00654429">
              <w:rPr>
                <w:rFonts w:cstheme="minorHAnsi"/>
                <w:szCs w:val="18"/>
              </w:rPr>
              <w:t>AtoN</w:t>
            </w:r>
            <w:proofErr w:type="spellEnd"/>
            <w:r w:rsidRPr="00654429" w:rsidDel="003A6F0E">
              <w:rPr>
                <w:rFonts w:cstheme="minorHAnsi"/>
                <w:szCs w:val="18"/>
              </w:rPr>
              <w:t xml:space="preserve"> </w:t>
            </w:r>
          </w:p>
        </w:tc>
        <w:tc>
          <w:tcPr>
            <w:tcW w:w="3969" w:type="dxa"/>
          </w:tcPr>
          <w:p w14:paraId="486294E6" w14:textId="35884DCB"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 xml:space="preserve">Remote control and monitoring of </w:t>
            </w:r>
            <w:proofErr w:type="spellStart"/>
            <w:r w:rsidRPr="00654429">
              <w:rPr>
                <w:rFonts w:cstheme="minorHAnsi"/>
                <w:szCs w:val="18"/>
              </w:rPr>
              <w:t>AtoN</w:t>
            </w:r>
            <w:proofErr w:type="spellEnd"/>
            <w:r w:rsidRPr="00654429">
              <w:rPr>
                <w:rFonts w:cstheme="minorHAnsi"/>
                <w:szCs w:val="18"/>
              </w:rPr>
              <w:t>. Objectives of remote control and monitoring, and technical aspects such as communication links, display, maintenance and integration with other systems.</w:t>
            </w:r>
          </w:p>
        </w:tc>
        <w:tc>
          <w:tcPr>
            <w:tcW w:w="1701" w:type="dxa"/>
          </w:tcPr>
          <w:p w14:paraId="08F71ADE" w14:textId="491D4434"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Revised Guideline</w:t>
            </w:r>
          </w:p>
        </w:tc>
        <w:tc>
          <w:tcPr>
            <w:tcW w:w="1134" w:type="dxa"/>
          </w:tcPr>
          <w:p w14:paraId="0ACE6BED" w14:textId="02CE6878"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ENG</w:t>
            </w:r>
          </w:p>
        </w:tc>
        <w:tc>
          <w:tcPr>
            <w:tcW w:w="1133" w:type="dxa"/>
          </w:tcPr>
          <w:p w14:paraId="2C0F1C32" w14:textId="431043EF" w:rsidR="00F84996" w:rsidRPr="00654429" w:rsidDel="009C3DAF"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5AB96D60"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73D16058"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73F000E6" w14:textId="77777777" w:rsidR="00F84996" w:rsidRPr="00654429" w:rsidRDefault="00F84996" w:rsidP="00F84996">
            <w:pPr>
              <w:rPr>
                <w:rFonts w:cstheme="minorHAnsi"/>
                <w:szCs w:val="18"/>
                <w:lang w:eastAsia="en-GB"/>
              </w:rPr>
            </w:pPr>
          </w:p>
        </w:tc>
        <w:tc>
          <w:tcPr>
            <w:tcW w:w="1275" w:type="dxa"/>
          </w:tcPr>
          <w:p w14:paraId="595F78E1"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3EAD3D5C" w14:textId="6038FA70" w:rsidR="00F84996" w:rsidRPr="00654429" w:rsidRDefault="00960EE3" w:rsidP="00960EE3">
            <w:pPr>
              <w:cnfStyle w:val="000000000000" w:firstRow="0" w:lastRow="0" w:firstColumn="0" w:lastColumn="0" w:oddVBand="0" w:evenVBand="0" w:oddHBand="0" w:evenHBand="0" w:firstRowFirstColumn="0" w:firstRowLastColumn="0" w:lastRowFirstColumn="0" w:lastRowLastColumn="0"/>
              <w:rPr>
                <w:rFonts w:cstheme="minorHAnsi"/>
                <w:szCs w:val="18"/>
              </w:rPr>
            </w:pPr>
            <w:commentRangeStart w:id="217"/>
            <w:ins w:id="218" w:author="Sundklev Monica" w:date="2023-09-19T16:42:00Z">
              <w:r>
                <w:rPr>
                  <w:rFonts w:cstheme="minorHAnsi"/>
                  <w:szCs w:val="18"/>
                  <w:lang w:eastAsia="en-GB"/>
                </w:rPr>
                <w:t xml:space="preserve">Develop guidance on </w:t>
              </w:r>
            </w:ins>
            <w:del w:id="219" w:author="Sundklev Monica" w:date="2023-09-19T16:43:00Z">
              <w:r w:rsidR="00F84996" w:rsidRPr="00654429" w:rsidDel="00960EE3">
                <w:rPr>
                  <w:rFonts w:cstheme="minorHAnsi"/>
                  <w:szCs w:val="18"/>
                  <w:lang w:eastAsia="en-GB"/>
                </w:rPr>
                <w:delText>D</w:delText>
              </w:r>
            </w:del>
            <w:ins w:id="220" w:author="Sundklev Monica" w:date="2023-09-19T16:43:00Z">
              <w:r>
                <w:rPr>
                  <w:rFonts w:cstheme="minorHAnsi"/>
                  <w:szCs w:val="18"/>
                  <w:lang w:eastAsia="en-GB"/>
                </w:rPr>
                <w:t>d</w:t>
              </w:r>
            </w:ins>
            <w:r w:rsidR="00F84996" w:rsidRPr="00654429">
              <w:rPr>
                <w:rFonts w:cstheme="minorHAnsi"/>
                <w:szCs w:val="18"/>
                <w:lang w:eastAsia="en-GB"/>
              </w:rPr>
              <w:t>igital</w:t>
            </w:r>
            <w:ins w:id="221" w:author="Sundklev Monica" w:date="2023-09-19T16:43:00Z">
              <w:r w:rsidR="00AC4826">
                <w:rPr>
                  <w:rFonts w:cstheme="minorHAnsi"/>
                  <w:szCs w:val="18"/>
                  <w:lang w:eastAsia="en-GB"/>
                </w:rPr>
                <w:t xml:space="preserve"> VHF</w:t>
              </w:r>
            </w:ins>
            <w:r w:rsidR="00F84996" w:rsidRPr="00654429">
              <w:rPr>
                <w:rFonts w:cstheme="minorHAnsi"/>
                <w:szCs w:val="18"/>
                <w:lang w:eastAsia="en-GB"/>
              </w:rPr>
              <w:t xml:space="preserve"> communication</w:t>
            </w:r>
            <w:commentRangeEnd w:id="217"/>
            <w:r w:rsidR="00AC4826">
              <w:rPr>
                <w:rStyle w:val="CommentReference"/>
              </w:rPr>
              <w:commentReference w:id="217"/>
            </w:r>
          </w:p>
        </w:tc>
        <w:tc>
          <w:tcPr>
            <w:tcW w:w="3969" w:type="dxa"/>
          </w:tcPr>
          <w:p w14:paraId="1717C24C" w14:textId="470B8306" w:rsidR="00F84996" w:rsidRPr="00654429" w:rsidRDefault="00262D5D"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Pr>
                <w:rFonts w:cstheme="minorHAnsi"/>
                <w:szCs w:val="18"/>
              </w:rPr>
              <w:t>D</w:t>
            </w:r>
            <w:r w:rsidR="00F84996" w:rsidRPr="00CB4B32">
              <w:rPr>
                <w:rFonts w:cstheme="minorHAnsi"/>
                <w:szCs w:val="18"/>
              </w:rPr>
              <w:t>evelop a guideline for migrating current analogue VHF voice communications to digital VHF voice communications.</w:t>
            </w:r>
          </w:p>
        </w:tc>
        <w:tc>
          <w:tcPr>
            <w:tcW w:w="1701" w:type="dxa"/>
          </w:tcPr>
          <w:p w14:paraId="0585A937" w14:textId="601617C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 xml:space="preserve">New </w:t>
            </w:r>
            <w:r w:rsidR="00262D5D">
              <w:rPr>
                <w:rFonts w:cstheme="minorHAnsi"/>
                <w:szCs w:val="18"/>
              </w:rPr>
              <w:t>G</w:t>
            </w:r>
            <w:r w:rsidRPr="00654429">
              <w:rPr>
                <w:rFonts w:cstheme="minorHAnsi"/>
                <w:szCs w:val="18"/>
              </w:rPr>
              <w:t xml:space="preserve">uideline </w:t>
            </w:r>
          </w:p>
        </w:tc>
        <w:tc>
          <w:tcPr>
            <w:tcW w:w="1134" w:type="dxa"/>
          </w:tcPr>
          <w:p w14:paraId="73B96105" w14:textId="2221F57F"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3" w:type="dxa"/>
          </w:tcPr>
          <w:p w14:paraId="29CBE5F1" w14:textId="620AFAC5"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0E412266"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0F6430BC"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715CF342" w14:textId="77777777" w:rsidR="00F84996" w:rsidRPr="00654429" w:rsidRDefault="00F84996" w:rsidP="00F84996">
            <w:pPr>
              <w:rPr>
                <w:rFonts w:cstheme="minorHAnsi"/>
                <w:szCs w:val="18"/>
                <w:lang w:eastAsia="en-GB"/>
              </w:rPr>
            </w:pPr>
          </w:p>
        </w:tc>
        <w:tc>
          <w:tcPr>
            <w:tcW w:w="1275" w:type="dxa"/>
          </w:tcPr>
          <w:p w14:paraId="15ED1B4C"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443CF0E0" w14:textId="0403FFDE"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lang w:eastAsia="en-GB"/>
              </w:rPr>
              <w:t>Develop a Guideline for VDES VDL integrity monitoring</w:t>
            </w:r>
          </w:p>
        </w:tc>
        <w:tc>
          <w:tcPr>
            <w:tcW w:w="3969" w:type="dxa"/>
          </w:tcPr>
          <w:p w14:paraId="287B9E33" w14:textId="77777777" w:rsidR="00F84996" w:rsidRPr="00654429" w:rsidRDefault="00F84996" w:rsidP="00F849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jc w:val="both"/>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Provide references and advice for authorities to monitor the integrity of VDL.</w:t>
            </w:r>
          </w:p>
          <w:p w14:paraId="2970C6FF" w14:textId="77777777" w:rsidR="00F84996" w:rsidRPr="00BE0941" w:rsidRDefault="00F84996" w:rsidP="00BE0941">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BE0941">
              <w:rPr>
                <w:rFonts w:cstheme="minorHAnsi"/>
                <w:szCs w:val="18"/>
                <w:u w:color="000000"/>
              </w:rPr>
              <w:t>Internally, make VDES VDL operating normally.</w:t>
            </w:r>
          </w:p>
          <w:p w14:paraId="70F1990A" w14:textId="668EEE84"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lastRenderedPageBreak/>
              <w:t>Externally, specify the common services and functions of the AIS/VDES VDL monitoring system or platform.</w:t>
            </w:r>
          </w:p>
        </w:tc>
        <w:tc>
          <w:tcPr>
            <w:tcW w:w="1701" w:type="dxa"/>
          </w:tcPr>
          <w:p w14:paraId="7F890266" w14:textId="6E34AAC0"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lastRenderedPageBreak/>
              <w:t>New Guideline</w:t>
            </w:r>
          </w:p>
        </w:tc>
        <w:tc>
          <w:tcPr>
            <w:tcW w:w="1134" w:type="dxa"/>
          </w:tcPr>
          <w:p w14:paraId="462E074E" w14:textId="6EB6435D"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3" w:type="dxa"/>
          </w:tcPr>
          <w:p w14:paraId="6EDB05BD" w14:textId="5A433454"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63780BA9"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2CBE4863"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2E6939DC" w14:textId="77777777" w:rsidR="00F84996" w:rsidRPr="00654429" w:rsidRDefault="00F84996" w:rsidP="00F84996">
            <w:pPr>
              <w:rPr>
                <w:rFonts w:cstheme="minorHAnsi"/>
                <w:szCs w:val="18"/>
                <w:lang w:eastAsia="en-GB"/>
              </w:rPr>
            </w:pPr>
          </w:p>
        </w:tc>
        <w:tc>
          <w:tcPr>
            <w:tcW w:w="1275" w:type="dxa"/>
          </w:tcPr>
          <w:p w14:paraId="15DD8437"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6E25FCE8" w14:textId="45D6C8C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eastAsia="en-GB"/>
              </w:rPr>
              <w:t>Develop Guidelines on VDES Authentication Techniques</w:t>
            </w:r>
          </w:p>
        </w:tc>
        <w:tc>
          <w:tcPr>
            <w:tcW w:w="3969" w:type="dxa"/>
          </w:tcPr>
          <w:p w14:paraId="5BE1F4C7" w14:textId="77777777" w:rsidR="00F84996" w:rsidRPr="00654429" w:rsidRDefault="00F84996" w:rsidP="00F849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Describe potential methods for authenticating VDES transmissions, including VDES R-Mode signals.</w:t>
            </w:r>
          </w:p>
          <w:p w14:paraId="426442B2" w14:textId="067858C1"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Provide basis for the development of an international standard for VDES authentication, so that all mariners can have trust in e-navigation communications and future resilient positioning, navigation and timing solutions based on VDES.</w:t>
            </w:r>
          </w:p>
        </w:tc>
        <w:tc>
          <w:tcPr>
            <w:tcW w:w="1701" w:type="dxa"/>
          </w:tcPr>
          <w:p w14:paraId="1B5F8E98" w14:textId="5FB73B06"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eastAsia="en-GB"/>
              </w:rPr>
              <w:t xml:space="preserve">New Guideline </w:t>
            </w:r>
          </w:p>
        </w:tc>
        <w:tc>
          <w:tcPr>
            <w:tcW w:w="1134" w:type="dxa"/>
          </w:tcPr>
          <w:p w14:paraId="3BEE0E39" w14:textId="3DA85A92"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3" w:type="dxa"/>
          </w:tcPr>
          <w:p w14:paraId="36A4729B" w14:textId="5F3B4F68"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5DCD6C3D"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310F2592"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77AA8838" w14:textId="77777777" w:rsidR="00F84996" w:rsidRPr="00654429" w:rsidRDefault="00F84996" w:rsidP="00F84996">
            <w:pPr>
              <w:rPr>
                <w:rFonts w:cstheme="minorHAnsi"/>
                <w:szCs w:val="18"/>
                <w:lang w:eastAsia="en-GB"/>
              </w:rPr>
            </w:pPr>
          </w:p>
        </w:tc>
        <w:tc>
          <w:tcPr>
            <w:tcW w:w="1275" w:type="dxa"/>
          </w:tcPr>
          <w:p w14:paraId="6438D0BD"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72ACE15C" w14:textId="146F6396"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lang w:eastAsia="en-GB"/>
              </w:rPr>
              <w:t>Develop Guidelines on VDES resource sharing and coordination/cooperation</w:t>
            </w:r>
          </w:p>
        </w:tc>
        <w:tc>
          <w:tcPr>
            <w:tcW w:w="3969" w:type="dxa"/>
          </w:tcPr>
          <w:p w14:paraId="6D4E8C8B" w14:textId="010B4629" w:rsidR="00F84996" w:rsidRPr="00654429" w:rsidRDefault="00262D5D"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szCs w:val="18"/>
                <w:lang w:eastAsia="en-GB"/>
              </w:rPr>
              <w:t>Develop a g</w:t>
            </w:r>
            <w:r w:rsidR="00F84996" w:rsidRPr="00654429">
              <w:rPr>
                <w:rFonts w:cstheme="minorHAnsi"/>
                <w:szCs w:val="18"/>
                <w:lang w:eastAsia="en-GB"/>
              </w:rPr>
              <w:t>uideline that provides framework of VDES resource sharing and coordination / cooperation for VDES satellites providers, VDES land-stations and VDES users to realize smooth and effective VDES communications on both official and private communications.</w:t>
            </w:r>
          </w:p>
        </w:tc>
        <w:tc>
          <w:tcPr>
            <w:tcW w:w="1701" w:type="dxa"/>
          </w:tcPr>
          <w:p w14:paraId="79728FBA" w14:textId="26ED1F49"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Pr>
                <w:rFonts w:cstheme="minorHAnsi"/>
                <w:szCs w:val="18"/>
              </w:rPr>
              <w:t>New Guideline</w:t>
            </w:r>
          </w:p>
        </w:tc>
        <w:tc>
          <w:tcPr>
            <w:tcW w:w="1134" w:type="dxa"/>
          </w:tcPr>
          <w:p w14:paraId="3B00CDAE" w14:textId="3F04796A"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3" w:type="dxa"/>
          </w:tcPr>
          <w:p w14:paraId="28DF5079" w14:textId="01624145"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1A1EF7A5"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32D124F2"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6F52CAF6" w14:textId="77777777" w:rsidR="00F84996" w:rsidRPr="00654429" w:rsidRDefault="00F84996" w:rsidP="00F84996">
            <w:pPr>
              <w:rPr>
                <w:rFonts w:cstheme="minorHAnsi"/>
                <w:szCs w:val="18"/>
                <w:lang w:eastAsia="en-GB"/>
              </w:rPr>
            </w:pPr>
          </w:p>
        </w:tc>
        <w:tc>
          <w:tcPr>
            <w:tcW w:w="1275" w:type="dxa"/>
          </w:tcPr>
          <w:p w14:paraId="56414304"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20B4CFD7" w14:textId="23F9D133"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eastAsia="en-GB"/>
              </w:rPr>
              <w:t>Review and update R1007 The VHF Data Exchange System (VDES) for shore infrastructure</w:t>
            </w:r>
          </w:p>
        </w:tc>
        <w:tc>
          <w:tcPr>
            <w:tcW w:w="3969" w:type="dxa"/>
          </w:tcPr>
          <w:p w14:paraId="53962759" w14:textId="6EDF148E"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Update to the latest development of AIS</w:t>
            </w:r>
          </w:p>
        </w:tc>
        <w:tc>
          <w:tcPr>
            <w:tcW w:w="1701" w:type="dxa"/>
          </w:tcPr>
          <w:p w14:paraId="42705CAB" w14:textId="1754421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eastAsia="en-GB"/>
              </w:rPr>
              <w:t>Revised R1007</w:t>
            </w:r>
          </w:p>
        </w:tc>
        <w:tc>
          <w:tcPr>
            <w:tcW w:w="1134" w:type="dxa"/>
          </w:tcPr>
          <w:p w14:paraId="6B9FF611" w14:textId="1B73E211"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3" w:type="dxa"/>
          </w:tcPr>
          <w:p w14:paraId="72AFE43B" w14:textId="316EAA8A"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60D3A797"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78E3A54F"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52AFA10F" w14:textId="77777777" w:rsidR="00F84996" w:rsidRPr="00654429" w:rsidRDefault="00F84996" w:rsidP="00F84996">
            <w:pPr>
              <w:rPr>
                <w:rFonts w:cstheme="minorHAnsi"/>
                <w:szCs w:val="18"/>
                <w:lang w:eastAsia="en-GB"/>
              </w:rPr>
            </w:pPr>
          </w:p>
        </w:tc>
        <w:tc>
          <w:tcPr>
            <w:tcW w:w="1275" w:type="dxa"/>
          </w:tcPr>
          <w:p w14:paraId="36C297B6"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62430418" w14:textId="39EBA9A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lang w:eastAsia="en-GB"/>
              </w:rPr>
              <w:t>Liaise with ITU on Recommendation ITU-R.M 2092-1</w:t>
            </w:r>
          </w:p>
        </w:tc>
        <w:tc>
          <w:tcPr>
            <w:tcW w:w="3969" w:type="dxa"/>
          </w:tcPr>
          <w:p w14:paraId="40010AE6" w14:textId="73C79044"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napToGrid w:val="0"/>
                <w:kern w:val="28"/>
                <w:szCs w:val="18"/>
                <w:lang w:eastAsia="de-DE"/>
              </w:rPr>
              <w:t>LN to ITU WP5B in regards with the Recommendation ITU-R.M 2092-1: Consider future development of VDES</w:t>
            </w:r>
          </w:p>
        </w:tc>
        <w:tc>
          <w:tcPr>
            <w:tcW w:w="1701" w:type="dxa"/>
          </w:tcPr>
          <w:p w14:paraId="030BEEE7" w14:textId="49F6826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lang w:eastAsia="en-GB"/>
              </w:rPr>
              <w:t>Liaison note</w:t>
            </w:r>
          </w:p>
        </w:tc>
        <w:tc>
          <w:tcPr>
            <w:tcW w:w="1134" w:type="dxa"/>
          </w:tcPr>
          <w:p w14:paraId="7BD8C31F" w14:textId="6C44F452"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3" w:type="dxa"/>
          </w:tcPr>
          <w:p w14:paraId="45C266BD" w14:textId="7D914BFE"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4DEC2F69"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44D138B4"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3DCEA664" w14:textId="77777777" w:rsidR="00F84996" w:rsidRPr="00654429" w:rsidRDefault="00F84996" w:rsidP="00F84996">
            <w:pPr>
              <w:rPr>
                <w:rFonts w:cstheme="minorHAnsi"/>
                <w:szCs w:val="18"/>
                <w:lang w:eastAsia="en-GB"/>
              </w:rPr>
            </w:pPr>
          </w:p>
        </w:tc>
        <w:tc>
          <w:tcPr>
            <w:tcW w:w="1275" w:type="dxa"/>
          </w:tcPr>
          <w:p w14:paraId="3BD2255E"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07F0553A" w14:textId="1F3883D6"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eastAsia="en-GB"/>
              </w:rPr>
              <w:t>Liaise</w:t>
            </w:r>
            <w:r w:rsidRPr="00654429" w:rsidDel="00542523">
              <w:rPr>
                <w:rFonts w:cstheme="minorHAnsi"/>
                <w:szCs w:val="18"/>
                <w:lang w:eastAsia="en-GB"/>
              </w:rPr>
              <w:t xml:space="preserve"> </w:t>
            </w:r>
            <w:r w:rsidRPr="00654429">
              <w:rPr>
                <w:rFonts w:cstheme="minorHAnsi"/>
                <w:szCs w:val="18"/>
                <w:lang w:eastAsia="en-GB"/>
              </w:rPr>
              <w:t>with IEC on the Test standard for VDES</w:t>
            </w:r>
          </w:p>
        </w:tc>
        <w:tc>
          <w:tcPr>
            <w:tcW w:w="3969" w:type="dxa"/>
          </w:tcPr>
          <w:p w14:paraId="2A024FE3" w14:textId="2C27AE14"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napToGrid w:val="0"/>
                <w:kern w:val="28"/>
                <w:szCs w:val="18"/>
              </w:rPr>
              <w:t>Test standard for VDES: Contribute to the development of VDES test standard</w:t>
            </w:r>
          </w:p>
        </w:tc>
        <w:tc>
          <w:tcPr>
            <w:tcW w:w="1701" w:type="dxa"/>
          </w:tcPr>
          <w:p w14:paraId="35BF8BAF" w14:textId="094E07B1"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val="fr-FR"/>
              </w:rPr>
            </w:pPr>
            <w:r w:rsidRPr="00654429">
              <w:rPr>
                <w:rFonts w:cstheme="minorHAnsi"/>
                <w:szCs w:val="18"/>
                <w:lang w:val="fr-FR" w:eastAsia="en-GB"/>
              </w:rPr>
              <w:t>Liaison note and input document</w:t>
            </w:r>
          </w:p>
        </w:tc>
        <w:tc>
          <w:tcPr>
            <w:tcW w:w="1134" w:type="dxa"/>
          </w:tcPr>
          <w:p w14:paraId="105E98B6" w14:textId="294988FD"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3" w:type="dxa"/>
          </w:tcPr>
          <w:p w14:paraId="18153352" w14:textId="4A1D4F23"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005E82EC"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50C66A09"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1AE043EA" w14:textId="77777777" w:rsidR="00F84996" w:rsidRPr="00654429" w:rsidRDefault="00F84996" w:rsidP="00F84996">
            <w:pPr>
              <w:rPr>
                <w:rFonts w:cstheme="minorHAnsi"/>
                <w:szCs w:val="18"/>
                <w:lang w:eastAsia="en-GB"/>
              </w:rPr>
            </w:pPr>
          </w:p>
        </w:tc>
        <w:tc>
          <w:tcPr>
            <w:tcW w:w="1275" w:type="dxa"/>
          </w:tcPr>
          <w:p w14:paraId="289A163E"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3A53FEC6" w14:textId="77631033" w:rsidR="00F84996" w:rsidRPr="00654429" w:rsidRDefault="00584EA4" w:rsidP="00584EA4">
            <w:pPr>
              <w:cnfStyle w:val="000000100000" w:firstRow="0" w:lastRow="0" w:firstColumn="0" w:lastColumn="0" w:oddVBand="0" w:evenVBand="0" w:oddHBand="1" w:evenHBand="0" w:firstRowFirstColumn="0" w:firstRowLastColumn="0" w:lastRowFirstColumn="0" w:lastRowLastColumn="0"/>
              <w:rPr>
                <w:rFonts w:cstheme="minorHAnsi"/>
                <w:szCs w:val="18"/>
              </w:rPr>
            </w:pPr>
            <w:commentRangeStart w:id="222"/>
            <w:ins w:id="223" w:author="Sundklev Monica" w:date="2023-09-19T16:48:00Z">
              <w:r>
                <w:rPr>
                  <w:rFonts w:cstheme="minorHAnsi"/>
                  <w:szCs w:val="18"/>
                  <w:lang w:eastAsia="en-GB"/>
                </w:rPr>
                <w:t xml:space="preserve">Develop guidance on documentation on </w:t>
              </w:r>
            </w:ins>
            <w:del w:id="224" w:author="Sundklev Monica" w:date="2023-09-19T16:48:00Z">
              <w:r w:rsidR="00F84996" w:rsidRPr="00654429" w:rsidDel="00584EA4">
                <w:rPr>
                  <w:rFonts w:cstheme="minorHAnsi"/>
                  <w:szCs w:val="18"/>
                  <w:lang w:eastAsia="en-GB"/>
                </w:rPr>
                <w:delText>C</w:delText>
              </w:r>
            </w:del>
            <w:ins w:id="225" w:author="Sundklev Monica" w:date="2023-10-25T11:15:00Z">
              <w:r w:rsidR="00AD6EFB">
                <w:rPr>
                  <w:rFonts w:cstheme="minorHAnsi"/>
                  <w:szCs w:val="18"/>
                  <w:lang w:eastAsia="en-GB"/>
                </w:rPr>
                <w:t>c</w:t>
              </w:r>
            </w:ins>
            <w:r w:rsidR="00F84996" w:rsidRPr="00654429">
              <w:rPr>
                <w:rFonts w:cstheme="minorHAnsi"/>
                <w:szCs w:val="18"/>
                <w:lang w:eastAsia="en-GB"/>
              </w:rPr>
              <w:t>ommunications channels for [public service] digital information services in coastal areas</w:t>
            </w:r>
            <w:commentRangeEnd w:id="222"/>
            <w:r w:rsidR="00DB1B28">
              <w:rPr>
                <w:rStyle w:val="CommentReference"/>
              </w:rPr>
              <w:commentReference w:id="222"/>
            </w:r>
          </w:p>
        </w:tc>
        <w:tc>
          <w:tcPr>
            <w:tcW w:w="3969" w:type="dxa"/>
          </w:tcPr>
          <w:p w14:paraId="713E9B0D" w14:textId="288F3FA1" w:rsidR="00F84996" w:rsidRPr="00654429" w:rsidRDefault="00262D5D" w:rsidP="00F849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cnfStyle w:val="000000100000" w:firstRow="0" w:lastRow="0" w:firstColumn="0" w:lastColumn="0" w:oddVBand="0" w:evenVBand="0" w:oddHBand="1" w:evenHBand="0" w:firstRowFirstColumn="0" w:firstRowLastColumn="0" w:lastRowFirstColumn="0" w:lastRowLastColumn="0"/>
              <w:rPr>
                <w:rFonts w:cstheme="minorHAnsi"/>
                <w:snapToGrid w:val="0"/>
                <w:kern w:val="28"/>
                <w:szCs w:val="18"/>
              </w:rPr>
            </w:pPr>
            <w:r>
              <w:rPr>
                <w:rFonts w:cstheme="minorHAnsi"/>
                <w:snapToGrid w:val="0"/>
                <w:kern w:val="28"/>
                <w:szCs w:val="18"/>
              </w:rPr>
              <w:t>Develop documentation</w:t>
            </w:r>
            <w:r w:rsidR="00F84996" w:rsidRPr="00654429">
              <w:rPr>
                <w:rFonts w:cstheme="minorHAnsi"/>
                <w:snapToGrid w:val="0"/>
                <w:kern w:val="28"/>
                <w:szCs w:val="18"/>
              </w:rPr>
              <w:t xml:space="preserve"> on (free-to-air, non-commercial) communications channels to be used by coastal authorities for digital information transfer between ship and shore in coastal areas</w:t>
            </w:r>
          </w:p>
          <w:p w14:paraId="4361B8E3" w14:textId="09CF374A"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napToGrid w:val="0"/>
                <w:kern w:val="28"/>
                <w:szCs w:val="18"/>
              </w:rPr>
              <w:t>may absorb A-123 and A-124</w:t>
            </w:r>
          </w:p>
        </w:tc>
        <w:tc>
          <w:tcPr>
            <w:tcW w:w="1701" w:type="dxa"/>
          </w:tcPr>
          <w:p w14:paraId="16FEB6D5" w14:textId="4F15A218" w:rsidR="00F84996" w:rsidRPr="00654429" w:rsidRDefault="00262D5D"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Pr>
                <w:rFonts w:cstheme="minorHAnsi"/>
                <w:szCs w:val="18"/>
                <w:lang w:eastAsia="en-GB"/>
              </w:rPr>
              <w:t xml:space="preserve">New Recommendation or </w:t>
            </w:r>
            <w:r w:rsidR="00F84996" w:rsidRPr="00654429">
              <w:rPr>
                <w:rFonts w:cstheme="minorHAnsi"/>
                <w:szCs w:val="18"/>
                <w:lang w:eastAsia="en-GB"/>
              </w:rPr>
              <w:t>Guideline</w:t>
            </w:r>
          </w:p>
        </w:tc>
        <w:tc>
          <w:tcPr>
            <w:tcW w:w="1134" w:type="dxa"/>
          </w:tcPr>
          <w:p w14:paraId="44B8BF1A" w14:textId="305FE58E"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3" w:type="dxa"/>
          </w:tcPr>
          <w:p w14:paraId="7E882B59" w14:textId="6171DDA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48F3EC8B"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5B412808"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40AF0E06" w14:textId="77777777" w:rsidR="00F84996" w:rsidRPr="00654429" w:rsidRDefault="00F84996" w:rsidP="00F84996">
            <w:pPr>
              <w:rPr>
                <w:rFonts w:cstheme="minorHAnsi"/>
                <w:szCs w:val="18"/>
                <w:lang w:eastAsia="en-GB"/>
              </w:rPr>
            </w:pPr>
          </w:p>
        </w:tc>
        <w:tc>
          <w:tcPr>
            <w:tcW w:w="1275" w:type="dxa"/>
          </w:tcPr>
          <w:p w14:paraId="16B9DC04"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733A4524" w14:textId="7F039A53"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napToGrid w:val="0"/>
                <w:kern w:val="28"/>
                <w:szCs w:val="18"/>
              </w:rPr>
              <w:t>New IALA Guideline on VDES system integration into ship and shore side</w:t>
            </w:r>
          </w:p>
        </w:tc>
        <w:tc>
          <w:tcPr>
            <w:tcW w:w="3969" w:type="dxa"/>
          </w:tcPr>
          <w:p w14:paraId="1D7B5F0E" w14:textId="484455FE"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napToGrid w:val="0"/>
                <w:kern w:val="28"/>
                <w:szCs w:val="18"/>
              </w:rPr>
              <w:t xml:space="preserve">Develop documentation on the integration and operations of VDES for different user groups - </w:t>
            </w:r>
            <w:r w:rsidRPr="00654429">
              <w:rPr>
                <w:rFonts w:cstheme="minorHAnsi"/>
                <w:bCs/>
                <w:snapToGrid w:val="0"/>
                <w:szCs w:val="18"/>
              </w:rPr>
              <w:t>leveraging the capabilities VDES provide and maintain them by managing the resource by optimized operations.</w:t>
            </w:r>
          </w:p>
        </w:tc>
        <w:tc>
          <w:tcPr>
            <w:tcW w:w="1701" w:type="dxa"/>
          </w:tcPr>
          <w:p w14:paraId="20FA61FF" w14:textId="000169EC" w:rsidR="00F84996" w:rsidRPr="00654429" w:rsidRDefault="00262D5D"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Pr>
                <w:rFonts w:cstheme="minorHAnsi"/>
                <w:szCs w:val="18"/>
                <w:lang w:eastAsia="en-GB"/>
              </w:rPr>
              <w:t xml:space="preserve">New </w:t>
            </w:r>
            <w:r w:rsidR="00F84996" w:rsidRPr="00654429">
              <w:rPr>
                <w:rFonts w:cstheme="minorHAnsi"/>
                <w:szCs w:val="18"/>
                <w:lang w:eastAsia="en-GB"/>
              </w:rPr>
              <w:t>Guideline</w:t>
            </w:r>
          </w:p>
        </w:tc>
        <w:tc>
          <w:tcPr>
            <w:tcW w:w="1134" w:type="dxa"/>
          </w:tcPr>
          <w:p w14:paraId="408E392C" w14:textId="27386EA1"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3" w:type="dxa"/>
          </w:tcPr>
          <w:p w14:paraId="2B34160B" w14:textId="685278F5"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083E5B4C"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0653A5A1"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13F30D6D" w14:textId="77777777" w:rsidR="00F84996" w:rsidRPr="00654429" w:rsidRDefault="00F84996" w:rsidP="00F84996">
            <w:pPr>
              <w:rPr>
                <w:rFonts w:cstheme="minorHAnsi"/>
                <w:szCs w:val="18"/>
                <w:lang w:eastAsia="en-GB"/>
              </w:rPr>
            </w:pPr>
          </w:p>
        </w:tc>
        <w:tc>
          <w:tcPr>
            <w:tcW w:w="1275" w:type="dxa"/>
          </w:tcPr>
          <w:p w14:paraId="6E56CBF6"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12DB9382" w14:textId="490A3218"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lang w:eastAsia="en-GB"/>
              </w:rPr>
              <w:t>Review und update G1062 Establishment of AIS as a [Marine] Aid to Navigation</w:t>
            </w:r>
          </w:p>
        </w:tc>
        <w:tc>
          <w:tcPr>
            <w:tcW w:w="3969" w:type="dxa"/>
          </w:tcPr>
          <w:p w14:paraId="0CB68E83" w14:textId="64B69FE6"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 xml:space="preserve">Update to the latest development of AIS; This revision must be reflected in G1022, </w:t>
            </w:r>
            <w:proofErr w:type="spellStart"/>
            <w:r w:rsidRPr="00654429">
              <w:rPr>
                <w:rFonts w:cstheme="minorHAnsi"/>
                <w:szCs w:val="18"/>
              </w:rPr>
              <w:t>i.e</w:t>
            </w:r>
            <w:proofErr w:type="spellEnd"/>
            <w:r w:rsidRPr="00654429">
              <w:rPr>
                <w:rFonts w:cstheme="minorHAnsi"/>
                <w:szCs w:val="18"/>
              </w:rPr>
              <w:t xml:space="preserve"> MAtoN</w:t>
            </w:r>
          </w:p>
        </w:tc>
        <w:tc>
          <w:tcPr>
            <w:tcW w:w="1701" w:type="dxa"/>
          </w:tcPr>
          <w:p w14:paraId="5285F87A" w14:textId="114310FC"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lang w:eastAsia="en-GB"/>
              </w:rPr>
              <w:t>Revised G1062</w:t>
            </w:r>
          </w:p>
        </w:tc>
        <w:tc>
          <w:tcPr>
            <w:tcW w:w="1134" w:type="dxa"/>
          </w:tcPr>
          <w:p w14:paraId="789A45B2" w14:textId="54EF41A0"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5170B4A6" w14:textId="3EF74EE8"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6BCF2F3A"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33A0B75F"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571C9058" w14:textId="77777777" w:rsidR="00F84996" w:rsidRPr="00654429" w:rsidRDefault="00F84996" w:rsidP="00F84996">
            <w:pPr>
              <w:rPr>
                <w:rFonts w:cstheme="minorHAnsi"/>
                <w:szCs w:val="18"/>
                <w:lang w:eastAsia="en-GB"/>
              </w:rPr>
            </w:pPr>
          </w:p>
        </w:tc>
        <w:tc>
          <w:tcPr>
            <w:tcW w:w="1275" w:type="dxa"/>
          </w:tcPr>
          <w:p w14:paraId="7DDA6292"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3E047CBE" w14:textId="5BBDF3C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commentRangeStart w:id="226"/>
            <w:r w:rsidRPr="00654429">
              <w:rPr>
                <w:rFonts w:cstheme="minorHAnsi"/>
                <w:szCs w:val="18"/>
                <w:lang w:eastAsia="en-GB"/>
              </w:rPr>
              <w:t>Recommendation for the AIS Service</w:t>
            </w:r>
            <w:commentRangeEnd w:id="226"/>
            <w:r w:rsidR="00247F91">
              <w:rPr>
                <w:rStyle w:val="CommentReference"/>
              </w:rPr>
              <w:commentReference w:id="226"/>
            </w:r>
          </w:p>
        </w:tc>
        <w:tc>
          <w:tcPr>
            <w:tcW w:w="3969" w:type="dxa"/>
          </w:tcPr>
          <w:p w14:paraId="213E3FDC" w14:textId="77777777" w:rsidR="00F84996" w:rsidRPr="00654429" w:rsidRDefault="00F84996" w:rsidP="00F849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rPr>
              <w:t xml:space="preserve">Develop Recommendation for the AIS Service </w:t>
            </w:r>
          </w:p>
          <w:p w14:paraId="4D3248AF" w14:textId="4B3744CD"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 xml:space="preserve">Planned in draft Standard </w:t>
            </w:r>
            <w:r w:rsidR="00F32D65">
              <w:rPr>
                <w:rFonts w:cstheme="minorHAnsi"/>
                <w:szCs w:val="18"/>
              </w:rPr>
              <w:t>S</w:t>
            </w:r>
            <w:r w:rsidRPr="00654429">
              <w:rPr>
                <w:rFonts w:cstheme="minorHAnsi"/>
                <w:szCs w:val="18"/>
              </w:rPr>
              <w:t xml:space="preserve">1060 (supersedes A-124). Move recommendation A-124 content to </w:t>
            </w:r>
            <w:r w:rsidRPr="00654429">
              <w:rPr>
                <w:rFonts w:cstheme="minorHAnsi"/>
                <w:szCs w:val="18"/>
              </w:rPr>
              <w:lastRenderedPageBreak/>
              <w:t>Recommendation R</w:t>
            </w:r>
            <w:r w:rsidR="00BC1048">
              <w:rPr>
                <w:rFonts w:cstheme="minorHAnsi"/>
                <w:szCs w:val="18"/>
              </w:rPr>
              <w:t>0123 or</w:t>
            </w:r>
            <w:r w:rsidRPr="00654429">
              <w:rPr>
                <w:rFonts w:cstheme="minorHAnsi"/>
                <w:szCs w:val="18"/>
              </w:rPr>
              <w:t xml:space="preserve"> remainder to Guideline(s)</w:t>
            </w:r>
          </w:p>
        </w:tc>
        <w:tc>
          <w:tcPr>
            <w:tcW w:w="1701" w:type="dxa"/>
          </w:tcPr>
          <w:p w14:paraId="1D1B3C3D" w14:textId="55FE1C9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eastAsia="en-GB"/>
              </w:rPr>
              <w:lastRenderedPageBreak/>
              <w:t>New Recommendation</w:t>
            </w:r>
          </w:p>
        </w:tc>
        <w:tc>
          <w:tcPr>
            <w:tcW w:w="1134" w:type="dxa"/>
          </w:tcPr>
          <w:p w14:paraId="38E2C1C2" w14:textId="778DE1B3"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 ARM</w:t>
            </w:r>
          </w:p>
        </w:tc>
        <w:tc>
          <w:tcPr>
            <w:tcW w:w="1133" w:type="dxa"/>
          </w:tcPr>
          <w:p w14:paraId="6E3001E5" w14:textId="7E60EED2"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42C5A6E7"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069218DE"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11C01178" w14:textId="77777777" w:rsidR="00F84996" w:rsidRPr="00654429" w:rsidRDefault="00F84996" w:rsidP="00F84996">
            <w:pPr>
              <w:rPr>
                <w:rFonts w:cstheme="minorHAnsi"/>
                <w:szCs w:val="18"/>
                <w:lang w:eastAsia="en-GB"/>
              </w:rPr>
            </w:pPr>
          </w:p>
        </w:tc>
        <w:tc>
          <w:tcPr>
            <w:tcW w:w="1275" w:type="dxa"/>
          </w:tcPr>
          <w:p w14:paraId="106AD794"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6DDCF7F8" w14:textId="0C407BCB" w:rsidR="00F84996" w:rsidRPr="00654429" w:rsidRDefault="004A14C4"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commentRangeStart w:id="227"/>
            <w:r>
              <w:rPr>
                <w:rFonts w:cstheme="minorHAnsi"/>
                <w:szCs w:val="18"/>
                <w:lang w:eastAsia="en-GB"/>
              </w:rPr>
              <w:t>Review of the contents of A-124 series recommendations</w:t>
            </w:r>
            <w:commentRangeEnd w:id="227"/>
            <w:r w:rsidR="00247F91">
              <w:rPr>
                <w:rStyle w:val="CommentReference"/>
              </w:rPr>
              <w:commentReference w:id="227"/>
            </w:r>
          </w:p>
        </w:tc>
        <w:tc>
          <w:tcPr>
            <w:tcW w:w="3969" w:type="dxa"/>
          </w:tcPr>
          <w:p w14:paraId="5121CF91" w14:textId="48A16424"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A-124 APPENDIX 0 to APPENDIX 19 become Guidelines for Recommendation R1008: Move recommendation A-124 content to Recommendation R</w:t>
            </w:r>
            <w:r w:rsidR="00BC1048">
              <w:rPr>
                <w:rFonts w:cstheme="minorHAnsi"/>
                <w:szCs w:val="18"/>
              </w:rPr>
              <w:t>0123</w:t>
            </w:r>
            <w:r w:rsidRPr="00654429">
              <w:rPr>
                <w:rFonts w:cstheme="minorHAnsi"/>
                <w:szCs w:val="18"/>
              </w:rPr>
              <w:t xml:space="preserve"> remainder to Guideline(s)</w:t>
            </w:r>
          </w:p>
        </w:tc>
        <w:tc>
          <w:tcPr>
            <w:tcW w:w="1701" w:type="dxa"/>
          </w:tcPr>
          <w:p w14:paraId="1924CBDD" w14:textId="7F6254EE"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lang w:eastAsia="en-GB"/>
              </w:rPr>
              <w:t>New Guideline</w:t>
            </w:r>
          </w:p>
        </w:tc>
        <w:tc>
          <w:tcPr>
            <w:tcW w:w="1134" w:type="dxa"/>
          </w:tcPr>
          <w:p w14:paraId="33AD9D20" w14:textId="5B56FC2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DTEC*, ARM</w:t>
            </w:r>
          </w:p>
        </w:tc>
        <w:tc>
          <w:tcPr>
            <w:tcW w:w="1133" w:type="dxa"/>
          </w:tcPr>
          <w:p w14:paraId="2671A52D" w14:textId="388DB3AD"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70DA6CF0"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547B1D0C"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70AE6001" w14:textId="77777777" w:rsidR="00F84996" w:rsidRPr="00654429" w:rsidRDefault="00F84996" w:rsidP="00F84996">
            <w:pPr>
              <w:rPr>
                <w:rFonts w:cstheme="minorHAnsi"/>
                <w:szCs w:val="18"/>
                <w:lang w:eastAsia="en-GB"/>
              </w:rPr>
            </w:pPr>
          </w:p>
        </w:tc>
        <w:tc>
          <w:tcPr>
            <w:tcW w:w="1275" w:type="dxa"/>
          </w:tcPr>
          <w:p w14:paraId="6CA5F554"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35C1982B" w14:textId="2CE09993" w:rsidR="00F84996" w:rsidRPr="00654429" w:rsidRDefault="00DB1B28"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commentRangeStart w:id="228"/>
            <w:ins w:id="229" w:author="Sundklev Monica" w:date="2023-09-19T16:50:00Z">
              <w:r>
                <w:rPr>
                  <w:rFonts w:cstheme="minorHAnsi"/>
                  <w:szCs w:val="18"/>
                  <w:lang w:eastAsia="en-GB"/>
                </w:rPr>
                <w:t xml:space="preserve">Develop guidance on </w:t>
              </w:r>
            </w:ins>
            <w:r w:rsidR="00F84996" w:rsidRPr="00654429">
              <w:rPr>
                <w:rFonts w:cstheme="minorHAnsi"/>
                <w:szCs w:val="18"/>
                <w:lang w:eastAsia="en-GB"/>
              </w:rPr>
              <w:t>NAVDAT development</w:t>
            </w:r>
            <w:ins w:id="230" w:author="Sundklev Monica" w:date="2023-09-19T16:50:00Z">
              <w:r>
                <w:rPr>
                  <w:rFonts w:cstheme="minorHAnsi"/>
                  <w:szCs w:val="18"/>
                  <w:lang w:eastAsia="en-GB"/>
                </w:rPr>
                <w:t xml:space="preserve"> considering shore based infrastructure</w:t>
              </w:r>
            </w:ins>
            <w:commentRangeEnd w:id="228"/>
            <w:ins w:id="231" w:author="Sundklev Monica" w:date="2023-09-19T16:51:00Z">
              <w:r>
                <w:rPr>
                  <w:rStyle w:val="CommentReference"/>
                </w:rPr>
                <w:commentReference w:id="228"/>
              </w:r>
            </w:ins>
          </w:p>
        </w:tc>
        <w:tc>
          <w:tcPr>
            <w:tcW w:w="3969" w:type="dxa"/>
          </w:tcPr>
          <w:p w14:paraId="5EF77ED0" w14:textId="79F9C332"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 xml:space="preserve">Draft Recommendation and Guideline for Digital navigational data system (NAVDAT) </w:t>
            </w:r>
            <w:r w:rsidRPr="00654429">
              <w:rPr>
                <w:rFonts w:cstheme="minorHAnsi"/>
                <w:snapToGrid w:val="0"/>
                <w:kern w:val="28"/>
                <w:szCs w:val="18"/>
                <w:lang w:eastAsia="de-DE"/>
              </w:rPr>
              <w:t>considering shore based infrastructure</w:t>
            </w:r>
          </w:p>
        </w:tc>
        <w:tc>
          <w:tcPr>
            <w:tcW w:w="1701" w:type="dxa"/>
          </w:tcPr>
          <w:p w14:paraId="57C8DF8E" w14:textId="7DC246D4"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eastAsia="en-GB"/>
              </w:rPr>
              <w:t>New Recommendation and Guideline</w:t>
            </w:r>
          </w:p>
        </w:tc>
        <w:tc>
          <w:tcPr>
            <w:tcW w:w="1134" w:type="dxa"/>
          </w:tcPr>
          <w:p w14:paraId="50353D4D" w14:textId="2B2E3DCE"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3" w:type="dxa"/>
          </w:tcPr>
          <w:p w14:paraId="257D9056" w14:textId="2F32BE1A"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5D16F328"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41665B33"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62FBCA5C" w14:textId="77777777" w:rsidR="00F84996" w:rsidRPr="00654429" w:rsidRDefault="00F84996" w:rsidP="00F84996">
            <w:pPr>
              <w:rPr>
                <w:rFonts w:cstheme="minorHAnsi"/>
                <w:szCs w:val="18"/>
                <w:lang w:eastAsia="en-GB"/>
              </w:rPr>
            </w:pPr>
          </w:p>
        </w:tc>
        <w:tc>
          <w:tcPr>
            <w:tcW w:w="1275" w:type="dxa"/>
          </w:tcPr>
          <w:p w14:paraId="708F1A50"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3CF168AC" w14:textId="6DCCA4D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Define user requirements for Maritime Connectivity, Maritime Internet of Things (IoT), and MRN addressing (may be three subtasks)</w:t>
            </w:r>
          </w:p>
        </w:tc>
        <w:tc>
          <w:tcPr>
            <w:tcW w:w="3969" w:type="dxa"/>
          </w:tcPr>
          <w:p w14:paraId="06DBF0DD" w14:textId="343AAFC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Revised Guideline G1143 to include aspects relevant to MRN</w:t>
            </w:r>
          </w:p>
          <w:p w14:paraId="144960D5" w14:textId="3EB403EF" w:rsidR="00F84996" w:rsidRPr="00654429" w:rsidRDefault="00F84996" w:rsidP="00F84996">
            <w:pPr>
              <w:tabs>
                <w:tab w:val="left" w:pos="2172"/>
              </w:tabs>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szCs w:val="18"/>
              </w:rPr>
              <w:tab/>
            </w:r>
          </w:p>
        </w:tc>
        <w:tc>
          <w:tcPr>
            <w:tcW w:w="1701" w:type="dxa"/>
          </w:tcPr>
          <w:p w14:paraId="5E1496C1" w14:textId="2EBAA13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Revised guideline</w:t>
            </w:r>
          </w:p>
        </w:tc>
        <w:tc>
          <w:tcPr>
            <w:tcW w:w="1134" w:type="dxa"/>
          </w:tcPr>
          <w:p w14:paraId="56E85FF9" w14:textId="301B66B2"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2BB6C8F2" w14:textId="48B3C582"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1E47BE90" w14:textId="17933F2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commentRangeStart w:id="232"/>
            <w:r w:rsidRPr="00654429">
              <w:rPr>
                <w:rFonts w:cstheme="minorHAnsi"/>
                <w:szCs w:val="18"/>
                <w:lang w:eastAsia="en-GB"/>
              </w:rPr>
              <w:t>Guideline G1143</w:t>
            </w:r>
            <w:commentRangeEnd w:id="232"/>
            <w:r w:rsidR="00A5510D">
              <w:rPr>
                <w:rStyle w:val="CommentReference"/>
              </w:rPr>
              <w:commentReference w:id="232"/>
            </w:r>
          </w:p>
        </w:tc>
      </w:tr>
      <w:tr w:rsidR="00F84996" w:rsidRPr="00654429" w14:paraId="19DA7B07"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5C5E984E" w14:textId="77777777" w:rsidR="00F84996" w:rsidRPr="00654429" w:rsidRDefault="00F84996" w:rsidP="00F84996">
            <w:pPr>
              <w:rPr>
                <w:rFonts w:cstheme="minorHAnsi"/>
                <w:szCs w:val="18"/>
                <w:lang w:eastAsia="en-GB"/>
              </w:rPr>
            </w:pPr>
          </w:p>
        </w:tc>
        <w:tc>
          <w:tcPr>
            <w:tcW w:w="1275" w:type="dxa"/>
          </w:tcPr>
          <w:p w14:paraId="3405CBFE" w14:textId="1D437D95" w:rsidR="00F84996" w:rsidRPr="00654429" w:rsidRDefault="004422A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commentRangeStart w:id="233"/>
            <w:ins w:id="234" w:author="Sundklev Monica" w:date="2023-09-19T15:51:00Z">
              <w:r>
                <w:rPr>
                  <w:rFonts w:cstheme="minorHAnsi"/>
                  <w:szCs w:val="18"/>
                </w:rPr>
                <w:t>S1060.1</w:t>
              </w:r>
            </w:ins>
            <w:del w:id="235" w:author="Sundklev Monica" w:date="2023-09-19T15:51:00Z">
              <w:r w:rsidR="00F84996" w:rsidRPr="00654429" w:rsidDel="004422A6">
                <w:rPr>
                  <w:rFonts w:cstheme="minorHAnsi"/>
                  <w:szCs w:val="18"/>
                </w:rPr>
                <w:delText>6.3</w:delText>
              </w:r>
            </w:del>
            <w:r w:rsidR="00F84996" w:rsidRPr="00654429">
              <w:rPr>
                <w:rFonts w:cstheme="minorHAnsi"/>
                <w:szCs w:val="18"/>
              </w:rPr>
              <w:t xml:space="preserve"> Wide and medium bandwidth systems</w:t>
            </w:r>
            <w:commentRangeEnd w:id="233"/>
            <w:r w:rsidR="009A3017">
              <w:rPr>
                <w:rStyle w:val="CommentReference"/>
              </w:rPr>
              <w:commentReference w:id="233"/>
            </w:r>
          </w:p>
        </w:tc>
        <w:tc>
          <w:tcPr>
            <w:tcW w:w="3969" w:type="dxa"/>
          </w:tcPr>
          <w:p w14:paraId="5D6F9914" w14:textId="4016ABB6" w:rsidR="00F84996" w:rsidRPr="00654429" w:rsidRDefault="00F84996" w:rsidP="00DB1B28">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commentRangeStart w:id="236"/>
            <w:del w:id="237" w:author="Sundklev Monica" w:date="2023-09-19T16:54:00Z">
              <w:r w:rsidRPr="00654429" w:rsidDel="00DB1B28">
                <w:rPr>
                  <w:rFonts w:cstheme="minorHAnsi"/>
                  <w:snapToGrid w:val="0"/>
                  <w:kern w:val="28"/>
                  <w:szCs w:val="18"/>
                  <w:lang w:eastAsia="de-DE"/>
                </w:rPr>
                <w:delText>Harmonized implementation of Application Specific Message (ASM)</w:delText>
              </w:r>
            </w:del>
            <w:ins w:id="238" w:author="Sundklev Monica" w:date="2023-09-19T16:54:00Z">
              <w:r w:rsidR="00DB1B28" w:rsidRPr="00654429">
                <w:rPr>
                  <w:rFonts w:cstheme="minorHAnsi"/>
                  <w:snapToGrid w:val="0"/>
                  <w:kern w:val="28"/>
                  <w:szCs w:val="18"/>
                  <w:lang w:eastAsia="de-DE"/>
                </w:rPr>
                <w:t xml:space="preserve">Review </w:t>
              </w:r>
              <w:r w:rsidR="00DB1B28">
                <w:rPr>
                  <w:rFonts w:cstheme="minorHAnsi"/>
                  <w:snapToGrid w:val="0"/>
                  <w:kern w:val="28"/>
                  <w:szCs w:val="18"/>
                  <w:lang w:eastAsia="de-DE"/>
                </w:rPr>
                <w:t>a</w:t>
              </w:r>
              <w:r w:rsidR="00DB1B28" w:rsidRPr="00654429">
                <w:rPr>
                  <w:rFonts w:cstheme="minorHAnsi"/>
                  <w:snapToGrid w:val="0"/>
                  <w:kern w:val="28"/>
                  <w:szCs w:val="18"/>
                  <w:lang w:eastAsia="de-DE"/>
                </w:rPr>
                <w:t xml:space="preserve">nd update </w:t>
              </w:r>
              <w:r w:rsidR="00DB1B28">
                <w:rPr>
                  <w:rFonts w:cstheme="minorHAnsi"/>
                  <w:snapToGrid w:val="0"/>
                  <w:kern w:val="28"/>
                  <w:szCs w:val="18"/>
                  <w:lang w:eastAsia="de-DE"/>
                </w:rPr>
                <w:t>R0</w:t>
              </w:r>
              <w:r w:rsidR="00DB1B28" w:rsidRPr="00654429">
                <w:rPr>
                  <w:rFonts w:cstheme="minorHAnsi"/>
                  <w:snapToGrid w:val="0"/>
                  <w:kern w:val="28"/>
                  <w:szCs w:val="18"/>
                  <w:lang w:eastAsia="de-DE"/>
                </w:rPr>
                <w:t>144 and G1095 - Update to the latest development of ASM</w:t>
              </w:r>
            </w:ins>
          </w:p>
        </w:tc>
        <w:tc>
          <w:tcPr>
            <w:tcW w:w="3969" w:type="dxa"/>
          </w:tcPr>
          <w:p w14:paraId="1D506AE3" w14:textId="09BBC7F8"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del w:id="239" w:author="Sundklev Monica" w:date="2023-09-19T16:54:00Z">
              <w:r w:rsidRPr="00654429" w:rsidDel="00DB1B28">
                <w:rPr>
                  <w:rFonts w:cstheme="minorHAnsi"/>
                  <w:snapToGrid w:val="0"/>
                  <w:kern w:val="28"/>
                  <w:szCs w:val="18"/>
                  <w:lang w:eastAsia="de-DE"/>
                </w:rPr>
                <w:delText xml:space="preserve">Review </w:delText>
              </w:r>
              <w:r w:rsidR="00AD6BF6" w:rsidDel="00DB1B28">
                <w:rPr>
                  <w:rFonts w:cstheme="minorHAnsi"/>
                  <w:snapToGrid w:val="0"/>
                  <w:kern w:val="28"/>
                  <w:szCs w:val="18"/>
                  <w:lang w:eastAsia="de-DE"/>
                </w:rPr>
                <w:delText>a</w:delText>
              </w:r>
              <w:r w:rsidRPr="00654429" w:rsidDel="00DB1B28">
                <w:rPr>
                  <w:rFonts w:cstheme="minorHAnsi"/>
                  <w:snapToGrid w:val="0"/>
                  <w:kern w:val="28"/>
                  <w:szCs w:val="18"/>
                  <w:lang w:eastAsia="de-DE"/>
                </w:rPr>
                <w:delText>nd update e-Nav 144 and G1095 - Update to the latest development of ASM</w:delText>
              </w:r>
            </w:del>
            <w:ins w:id="240" w:author="Sundklev Monica" w:date="2023-09-19T16:54:00Z">
              <w:r w:rsidR="00DB1B28" w:rsidRPr="00654429">
                <w:rPr>
                  <w:rFonts w:cstheme="minorHAnsi"/>
                  <w:snapToGrid w:val="0"/>
                  <w:kern w:val="28"/>
                  <w:szCs w:val="18"/>
                  <w:lang w:eastAsia="de-DE"/>
                </w:rPr>
                <w:t xml:space="preserve"> Harmonized implementation of Application Specific Message (ASM)</w:t>
              </w:r>
              <w:r w:rsidR="00DB1B28">
                <w:rPr>
                  <w:rFonts w:cstheme="minorHAnsi"/>
                  <w:snapToGrid w:val="0"/>
                  <w:kern w:val="28"/>
                  <w:szCs w:val="18"/>
                  <w:lang w:eastAsia="de-DE"/>
                </w:rPr>
                <w:t xml:space="preserve"> </w:t>
              </w:r>
              <w:r w:rsidR="00DB1B28" w:rsidRPr="00654429">
                <w:rPr>
                  <w:rFonts w:cstheme="minorHAnsi"/>
                  <w:snapToGrid w:val="0"/>
                  <w:kern w:val="28"/>
                  <w:szCs w:val="18"/>
                  <w:lang w:eastAsia="de-DE"/>
                </w:rPr>
                <w:t xml:space="preserve"> </w:t>
              </w:r>
              <w:commentRangeEnd w:id="236"/>
              <w:r w:rsidR="00DB1B28">
                <w:rPr>
                  <w:rStyle w:val="CommentReference"/>
                </w:rPr>
                <w:commentReference w:id="236"/>
              </w:r>
            </w:ins>
          </w:p>
        </w:tc>
        <w:tc>
          <w:tcPr>
            <w:tcW w:w="1701" w:type="dxa"/>
          </w:tcPr>
          <w:p w14:paraId="3121390B" w14:textId="6946532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Recommendation and guideline</w:t>
            </w:r>
          </w:p>
        </w:tc>
        <w:tc>
          <w:tcPr>
            <w:tcW w:w="1134" w:type="dxa"/>
          </w:tcPr>
          <w:p w14:paraId="629625C6" w14:textId="01DDFBF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3" w:type="dxa"/>
          </w:tcPr>
          <w:p w14:paraId="35340169" w14:textId="33ACF2CE"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2726E2E0"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7B91B169"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4D380F28" w14:textId="77777777" w:rsidR="00F84996" w:rsidRPr="00654429" w:rsidRDefault="00F84996" w:rsidP="00F84996">
            <w:pPr>
              <w:rPr>
                <w:rFonts w:cstheme="minorHAnsi"/>
                <w:szCs w:val="18"/>
                <w:lang w:eastAsia="en-GB"/>
              </w:rPr>
            </w:pPr>
          </w:p>
        </w:tc>
        <w:tc>
          <w:tcPr>
            <w:tcW w:w="1275" w:type="dxa"/>
          </w:tcPr>
          <w:p w14:paraId="7AAA4C44"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p>
        </w:tc>
        <w:tc>
          <w:tcPr>
            <w:tcW w:w="3969" w:type="dxa"/>
          </w:tcPr>
          <w:p w14:paraId="723CCBA1" w14:textId="056EBE3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napToGrid w:val="0"/>
                <w:kern w:val="28"/>
                <w:szCs w:val="18"/>
                <w:lang w:eastAsia="de-DE"/>
              </w:rPr>
            </w:pPr>
            <w:r w:rsidRPr="00654429">
              <w:rPr>
                <w:rFonts w:cstheme="minorHAnsi"/>
                <w:snapToGrid w:val="0"/>
                <w:kern w:val="28"/>
                <w:szCs w:val="18"/>
                <w:lang w:eastAsia="de-DE"/>
              </w:rPr>
              <w:t xml:space="preserve">Review G1050 Management and Monitoring of AIS Information </w:t>
            </w:r>
          </w:p>
        </w:tc>
        <w:tc>
          <w:tcPr>
            <w:tcW w:w="3969" w:type="dxa"/>
          </w:tcPr>
          <w:p w14:paraId="215CD44E" w14:textId="435B6FF3" w:rsidR="00F84996" w:rsidRPr="00654429" w:rsidRDefault="00AD6BF6" w:rsidP="00F84996">
            <w:pPr>
              <w:cnfStyle w:val="000000100000" w:firstRow="0" w:lastRow="0" w:firstColumn="0" w:lastColumn="0" w:oddVBand="0" w:evenVBand="0" w:oddHBand="1" w:evenHBand="0" w:firstRowFirstColumn="0" w:firstRowLastColumn="0" w:lastRowFirstColumn="0" w:lastRowLastColumn="0"/>
              <w:rPr>
                <w:rFonts w:cstheme="minorHAnsi"/>
                <w:snapToGrid w:val="0"/>
                <w:kern w:val="28"/>
                <w:szCs w:val="18"/>
                <w:lang w:eastAsia="de-DE"/>
              </w:rPr>
            </w:pPr>
            <w:commentRangeStart w:id="241"/>
            <w:r>
              <w:rPr>
                <w:rFonts w:cstheme="minorHAnsi"/>
                <w:szCs w:val="18"/>
                <w:lang w:eastAsia="en-GB"/>
              </w:rPr>
              <w:t>C</w:t>
            </w:r>
            <w:r w:rsidR="00F84996" w:rsidRPr="00654429">
              <w:rPr>
                <w:rFonts w:cstheme="minorHAnsi"/>
                <w:szCs w:val="18"/>
                <w:lang w:eastAsia="en-GB"/>
              </w:rPr>
              <w:t>oordinate with ARM WG3 (IALANET, etc.).</w:t>
            </w:r>
            <w:commentRangeEnd w:id="241"/>
            <w:r w:rsidR="0051675D">
              <w:rPr>
                <w:rStyle w:val="CommentReference"/>
              </w:rPr>
              <w:commentReference w:id="241"/>
            </w:r>
          </w:p>
        </w:tc>
        <w:tc>
          <w:tcPr>
            <w:tcW w:w="1701" w:type="dxa"/>
          </w:tcPr>
          <w:p w14:paraId="01496EB6" w14:textId="04840792"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Revised guideline and Periodic Review </w:t>
            </w:r>
          </w:p>
        </w:tc>
        <w:tc>
          <w:tcPr>
            <w:tcW w:w="1134" w:type="dxa"/>
          </w:tcPr>
          <w:p w14:paraId="7928DC55" w14:textId="32B46E1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2F99AD21" w14:textId="0CEB95DE"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3593A0EF"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6738D38C"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31B5A2E3" w14:textId="0034AF0E" w:rsidR="00F84996" w:rsidRPr="00654429" w:rsidRDefault="00F84996" w:rsidP="00F84996">
            <w:pPr>
              <w:rPr>
                <w:rFonts w:cstheme="minorHAnsi"/>
                <w:szCs w:val="18"/>
                <w:lang w:eastAsia="en-GB"/>
              </w:rPr>
            </w:pPr>
            <w:r w:rsidRPr="00654429">
              <w:rPr>
                <w:rFonts w:cstheme="minorHAnsi"/>
                <w:szCs w:val="18"/>
                <w:lang w:eastAsia="en-GB"/>
              </w:rPr>
              <w:t>S1070 Information services</w:t>
            </w:r>
          </w:p>
        </w:tc>
        <w:tc>
          <w:tcPr>
            <w:tcW w:w="1275" w:type="dxa"/>
          </w:tcPr>
          <w:p w14:paraId="2036A187" w14:textId="5ADC3F66"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commentRangeStart w:id="242"/>
            <w:del w:id="243" w:author="Sundklev Monica" w:date="2023-09-19T17:00:00Z">
              <w:r w:rsidRPr="00654429" w:rsidDel="00D53371">
                <w:rPr>
                  <w:rFonts w:cstheme="minorHAnsi"/>
                  <w:szCs w:val="18"/>
                  <w:lang w:eastAsia="en-GB"/>
                </w:rPr>
                <w:delText xml:space="preserve">7.1 </w:delText>
              </w:r>
              <w:r w:rsidRPr="00654429" w:rsidDel="00D53371">
                <w:rPr>
                  <w:rFonts w:cstheme="minorHAnsi"/>
                  <w:szCs w:val="18"/>
                </w:rPr>
                <w:delText>Digitalisation and Digital Platforms</w:delText>
              </w:r>
              <w:commentRangeEnd w:id="242"/>
              <w:r w:rsidR="00D53371" w:rsidDel="00D53371">
                <w:rPr>
                  <w:rStyle w:val="CommentReference"/>
                </w:rPr>
                <w:commentReference w:id="242"/>
              </w:r>
            </w:del>
          </w:p>
        </w:tc>
        <w:tc>
          <w:tcPr>
            <w:tcW w:w="3969" w:type="dxa"/>
          </w:tcPr>
          <w:p w14:paraId="355635D6" w14:textId="5591273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bCs/>
                <w:iCs/>
                <w:szCs w:val="18"/>
              </w:rPr>
              <w:t>Develop a discussion paper on digitalisation in the scope of IALA</w:t>
            </w:r>
          </w:p>
        </w:tc>
        <w:tc>
          <w:tcPr>
            <w:tcW w:w="3969" w:type="dxa"/>
          </w:tcPr>
          <w:p w14:paraId="6ADF8152" w14:textId="2F7B74C4" w:rsidR="00F84996" w:rsidRPr="00654429" w:rsidRDefault="00F84996" w:rsidP="00262D5D">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u w:color="000000"/>
              </w:rPr>
              <w:t>Development of a vision for digitalization of shipping and maritime transportation - Document sketching the IALA vision on digitalization of waterways and shipping</w:t>
            </w:r>
          </w:p>
        </w:tc>
        <w:tc>
          <w:tcPr>
            <w:tcW w:w="1701" w:type="dxa"/>
          </w:tcPr>
          <w:p w14:paraId="590C79F8" w14:textId="3C9AD47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r w:rsidRPr="00654429">
              <w:rPr>
                <w:rFonts w:cstheme="minorHAnsi"/>
                <w:szCs w:val="18"/>
                <w:lang w:eastAsia="en-GB"/>
              </w:rPr>
              <w:t>Discussion paper</w:t>
            </w:r>
          </w:p>
        </w:tc>
        <w:tc>
          <w:tcPr>
            <w:tcW w:w="1134" w:type="dxa"/>
          </w:tcPr>
          <w:p w14:paraId="1B71195B" w14:textId="185E291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3" w:type="dxa"/>
          </w:tcPr>
          <w:p w14:paraId="5CE6878E" w14:textId="44E10EA2"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12EB4814" w14:textId="02C21601"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3ED43740"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268AEE27" w14:textId="77777777" w:rsidR="00F84996" w:rsidRPr="00654429" w:rsidRDefault="00F84996" w:rsidP="00F84996">
            <w:pPr>
              <w:rPr>
                <w:rFonts w:cstheme="minorHAnsi"/>
                <w:szCs w:val="18"/>
                <w:lang w:eastAsia="en-GB"/>
              </w:rPr>
            </w:pPr>
          </w:p>
        </w:tc>
        <w:tc>
          <w:tcPr>
            <w:tcW w:w="1275" w:type="dxa"/>
          </w:tcPr>
          <w:p w14:paraId="3ADF1547" w14:textId="011D87FB"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062534A7" w14:textId="3E51D75C" w:rsidR="00F84996" w:rsidRPr="00654429" w:rsidRDefault="00120778"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commentRangeStart w:id="244"/>
            <w:ins w:id="245" w:author="Sundklev Monica" w:date="2023-10-25T10:46:00Z">
              <w:r>
                <w:rPr>
                  <w:rFonts w:cstheme="minorHAnsi"/>
                  <w:bCs/>
                  <w:iCs/>
                  <w:szCs w:val="18"/>
                </w:rPr>
                <w:t xml:space="preserve">Develop guidance on </w:t>
              </w:r>
            </w:ins>
            <w:r w:rsidR="00F84996" w:rsidRPr="00654429">
              <w:rPr>
                <w:rFonts w:cstheme="minorHAnsi"/>
                <w:bCs/>
                <w:iCs/>
                <w:szCs w:val="18"/>
              </w:rPr>
              <w:t>Digital Fairway</w:t>
            </w:r>
            <w:commentRangeEnd w:id="244"/>
            <w:r>
              <w:rPr>
                <w:rStyle w:val="CommentReference"/>
              </w:rPr>
              <w:commentReference w:id="244"/>
            </w:r>
          </w:p>
        </w:tc>
        <w:tc>
          <w:tcPr>
            <w:tcW w:w="3969" w:type="dxa"/>
          </w:tcPr>
          <w:p w14:paraId="1B4006BC" w14:textId="1AF84C38" w:rsidR="00F84996" w:rsidRPr="005442D9" w:rsidRDefault="00262D5D"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Pr>
                <w:rFonts w:cstheme="minorHAnsi"/>
                <w:iCs/>
                <w:szCs w:val="18"/>
              </w:rPr>
              <w:t xml:space="preserve">Develop a guideline </w:t>
            </w:r>
            <w:r w:rsidR="00F84996" w:rsidRPr="005442D9">
              <w:rPr>
                <w:rFonts w:cstheme="minorHAnsi"/>
                <w:iCs/>
                <w:szCs w:val="18"/>
              </w:rPr>
              <w:t>on the developments and implementation of the digital fairway.</w:t>
            </w:r>
          </w:p>
        </w:tc>
        <w:tc>
          <w:tcPr>
            <w:tcW w:w="1701" w:type="dxa"/>
          </w:tcPr>
          <w:p w14:paraId="1601ED78" w14:textId="4290BD09"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rPr>
            </w:pPr>
            <w:r w:rsidRPr="00654429">
              <w:rPr>
                <w:rFonts w:cstheme="minorHAnsi"/>
                <w:bCs/>
                <w:iCs/>
                <w:snapToGrid w:val="0"/>
                <w:szCs w:val="18"/>
              </w:rPr>
              <w:t xml:space="preserve">New IALA guideline </w:t>
            </w:r>
          </w:p>
        </w:tc>
        <w:tc>
          <w:tcPr>
            <w:tcW w:w="1134" w:type="dxa"/>
          </w:tcPr>
          <w:p w14:paraId="024F07C8" w14:textId="5ABB75E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DTEC*, ARM</w:t>
            </w:r>
          </w:p>
        </w:tc>
        <w:tc>
          <w:tcPr>
            <w:tcW w:w="1133" w:type="dxa"/>
          </w:tcPr>
          <w:p w14:paraId="2CEA40F3" w14:textId="08FB4468"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31CA7416" w14:textId="4AD12CA0"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G1058, G1097</w:t>
            </w:r>
          </w:p>
        </w:tc>
      </w:tr>
      <w:tr w:rsidR="00F84996" w:rsidRPr="00654429" w14:paraId="3701ECB9"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0395DF72" w14:textId="77777777" w:rsidR="00F84996" w:rsidRPr="00654429" w:rsidRDefault="00F84996" w:rsidP="00F84996">
            <w:pPr>
              <w:rPr>
                <w:rFonts w:cstheme="minorHAnsi"/>
                <w:szCs w:val="18"/>
                <w:lang w:eastAsia="en-GB"/>
              </w:rPr>
            </w:pPr>
          </w:p>
        </w:tc>
        <w:tc>
          <w:tcPr>
            <w:tcW w:w="1275" w:type="dxa"/>
          </w:tcPr>
          <w:p w14:paraId="27A9C992" w14:textId="06E2F89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75930A20" w14:textId="6CF9072F"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bCs/>
                <w:iCs/>
                <w:szCs w:val="18"/>
              </w:rPr>
              <w:t>Guideline for Risk Assessment and Cyber Security</w:t>
            </w:r>
          </w:p>
        </w:tc>
        <w:tc>
          <w:tcPr>
            <w:tcW w:w="3969" w:type="dxa"/>
          </w:tcPr>
          <w:p w14:paraId="37A69F83" w14:textId="2895759C"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bCs/>
                <w:iCs/>
                <w:szCs w:val="18"/>
              </w:rPr>
              <w:t>Guideline for Risk Assessment and Cyber Security including Risk assessment methods Identification of risks, Identification of counter measures, Identification of core elements to ensure cyber security</w:t>
            </w:r>
          </w:p>
        </w:tc>
        <w:tc>
          <w:tcPr>
            <w:tcW w:w="1701" w:type="dxa"/>
          </w:tcPr>
          <w:p w14:paraId="0E422448" w14:textId="55497D2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New or revised Guideline</w:t>
            </w:r>
          </w:p>
        </w:tc>
        <w:tc>
          <w:tcPr>
            <w:tcW w:w="1134" w:type="dxa"/>
          </w:tcPr>
          <w:p w14:paraId="1A76A0C5" w14:textId="399EE2ED"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commentRangeStart w:id="246"/>
            <w:r w:rsidRPr="00654429">
              <w:rPr>
                <w:rFonts w:cstheme="minorHAnsi"/>
                <w:szCs w:val="18"/>
                <w:lang w:eastAsia="en-GB"/>
              </w:rPr>
              <w:t>ARM*, DTEC</w:t>
            </w:r>
            <w:commentRangeEnd w:id="246"/>
            <w:r w:rsidR="003550C6">
              <w:rPr>
                <w:rStyle w:val="CommentReference"/>
              </w:rPr>
              <w:commentReference w:id="246"/>
            </w:r>
          </w:p>
        </w:tc>
        <w:tc>
          <w:tcPr>
            <w:tcW w:w="1133" w:type="dxa"/>
          </w:tcPr>
          <w:p w14:paraId="54026B66" w14:textId="013FEA2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7BDF0CFB"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350C37C8"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56B2CDC4" w14:textId="77777777" w:rsidR="00F84996" w:rsidRPr="00654429" w:rsidRDefault="00F84996" w:rsidP="00F84996">
            <w:pPr>
              <w:rPr>
                <w:rFonts w:cstheme="minorHAnsi"/>
                <w:szCs w:val="18"/>
                <w:lang w:eastAsia="en-GB"/>
              </w:rPr>
            </w:pPr>
          </w:p>
        </w:tc>
        <w:tc>
          <w:tcPr>
            <w:tcW w:w="1275" w:type="dxa"/>
          </w:tcPr>
          <w:p w14:paraId="248CCBE5" w14:textId="6177155B"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4876D50D" w14:textId="442B426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bCs/>
                <w:iCs/>
                <w:szCs w:val="18"/>
                <w:lang w:eastAsia="en-GB"/>
              </w:rPr>
            </w:pPr>
            <w:r w:rsidRPr="00654429">
              <w:rPr>
                <w:rFonts w:cstheme="minorHAnsi"/>
                <w:iCs/>
                <w:szCs w:val="18"/>
              </w:rPr>
              <w:t xml:space="preserve">Review G1114 </w:t>
            </w:r>
            <w:r w:rsidR="00E63FED">
              <w:t>A Technical Specification for the Common Shore-based System Architecture (CSSA)</w:t>
            </w:r>
          </w:p>
        </w:tc>
        <w:tc>
          <w:tcPr>
            <w:tcW w:w="3969" w:type="dxa"/>
          </w:tcPr>
          <w:p w14:paraId="11D82ACB" w14:textId="5848CE64"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iCs/>
                <w:szCs w:val="18"/>
              </w:rPr>
              <w:t>Consider developing a System Architecture Concept for Digitalized Waterways and Maritime Transformation: Architecture Pattern, Architecture Overview, Architecture Details / Platforms / Services</w:t>
            </w:r>
          </w:p>
        </w:tc>
        <w:tc>
          <w:tcPr>
            <w:tcW w:w="1701" w:type="dxa"/>
          </w:tcPr>
          <w:p w14:paraId="2CEE63C5" w14:textId="4FB763C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iCs/>
                <w:szCs w:val="18"/>
              </w:rPr>
              <w:t>Revised Guideline</w:t>
            </w:r>
          </w:p>
        </w:tc>
        <w:tc>
          <w:tcPr>
            <w:tcW w:w="1134" w:type="dxa"/>
          </w:tcPr>
          <w:p w14:paraId="507654FB" w14:textId="1FC0F482"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3" w:type="dxa"/>
          </w:tcPr>
          <w:p w14:paraId="66A707E9" w14:textId="0C0720CE"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30E7509C" w14:textId="5E5B974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commentRangeStart w:id="247"/>
            <w:r w:rsidRPr="00654429">
              <w:rPr>
                <w:rFonts w:cstheme="minorHAnsi"/>
                <w:szCs w:val="18"/>
                <w:lang w:eastAsia="en-GB"/>
              </w:rPr>
              <w:t>G1114</w:t>
            </w:r>
            <w:commentRangeEnd w:id="247"/>
            <w:r w:rsidR="00A5510D">
              <w:rPr>
                <w:rStyle w:val="CommentReference"/>
              </w:rPr>
              <w:commentReference w:id="247"/>
            </w:r>
          </w:p>
        </w:tc>
      </w:tr>
      <w:tr w:rsidR="00F84996" w:rsidRPr="00654429" w14:paraId="09621AD3"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2AB668A4" w14:textId="77777777" w:rsidR="00F84996" w:rsidRPr="00654429" w:rsidRDefault="00F84996" w:rsidP="00F84996">
            <w:pPr>
              <w:rPr>
                <w:rFonts w:cstheme="minorHAnsi"/>
                <w:szCs w:val="18"/>
                <w:lang w:eastAsia="en-GB"/>
              </w:rPr>
            </w:pPr>
          </w:p>
        </w:tc>
        <w:tc>
          <w:tcPr>
            <w:tcW w:w="1275" w:type="dxa"/>
          </w:tcPr>
          <w:p w14:paraId="32D929F4" w14:textId="666F82F0"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502B4F54" w14:textId="407A417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bCs/>
                <w:iCs/>
                <w:szCs w:val="18"/>
                <w:lang w:eastAsia="en-GB"/>
              </w:rPr>
            </w:pPr>
            <w:r w:rsidRPr="00654429">
              <w:rPr>
                <w:rFonts w:cstheme="minorHAnsi"/>
                <w:bCs/>
                <w:iCs/>
                <w:szCs w:val="18"/>
              </w:rPr>
              <w:t>Consider develop</w:t>
            </w:r>
            <w:r w:rsidR="00E63FED">
              <w:rPr>
                <w:rFonts w:cstheme="minorHAnsi"/>
                <w:bCs/>
                <w:iCs/>
                <w:szCs w:val="18"/>
              </w:rPr>
              <w:t>ing</w:t>
            </w:r>
            <w:r w:rsidRPr="00654429">
              <w:rPr>
                <w:rFonts w:cstheme="minorHAnsi"/>
                <w:bCs/>
                <w:iCs/>
                <w:szCs w:val="18"/>
              </w:rPr>
              <w:t xml:space="preserve"> </w:t>
            </w:r>
            <w:r w:rsidR="00620494">
              <w:rPr>
                <w:rFonts w:cstheme="minorHAnsi"/>
                <w:bCs/>
                <w:iCs/>
                <w:szCs w:val="18"/>
              </w:rPr>
              <w:t>a R</w:t>
            </w:r>
            <w:r w:rsidRPr="00654429">
              <w:rPr>
                <w:rFonts w:cstheme="minorHAnsi"/>
                <w:bCs/>
                <w:iCs/>
                <w:szCs w:val="18"/>
              </w:rPr>
              <w:t>ecommendation for digital platforms</w:t>
            </w:r>
          </w:p>
        </w:tc>
        <w:tc>
          <w:tcPr>
            <w:tcW w:w="3969" w:type="dxa"/>
          </w:tcPr>
          <w:p w14:paraId="288F339E" w14:textId="58158885"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u w:color="000000"/>
              </w:rPr>
              <w:t>Recommendation on platforms to be used for implementation of the proposed Architecture (G1114 Update): Definition of the architecture based on Updated G1114, Description of platform elements</w:t>
            </w:r>
          </w:p>
        </w:tc>
        <w:tc>
          <w:tcPr>
            <w:tcW w:w="1701" w:type="dxa"/>
          </w:tcPr>
          <w:p w14:paraId="18BBEFAB" w14:textId="3E5A12D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New Recommendation</w:t>
            </w:r>
          </w:p>
        </w:tc>
        <w:tc>
          <w:tcPr>
            <w:tcW w:w="1134" w:type="dxa"/>
          </w:tcPr>
          <w:p w14:paraId="7CE64098" w14:textId="09DF21A3"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3" w:type="dxa"/>
          </w:tcPr>
          <w:p w14:paraId="28490061" w14:textId="0CF81C55"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13A05824" w14:textId="3FA0B1E0"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G1114</w:t>
            </w:r>
          </w:p>
        </w:tc>
      </w:tr>
      <w:tr w:rsidR="00F84996" w:rsidRPr="00654429" w14:paraId="5A41F469"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222C9BE3" w14:textId="77777777" w:rsidR="00F84996" w:rsidRPr="00654429" w:rsidRDefault="00F84996" w:rsidP="00F84996">
            <w:pPr>
              <w:rPr>
                <w:rFonts w:cstheme="minorHAnsi"/>
                <w:szCs w:val="18"/>
                <w:lang w:eastAsia="en-GB"/>
              </w:rPr>
            </w:pPr>
          </w:p>
        </w:tc>
        <w:tc>
          <w:tcPr>
            <w:tcW w:w="1275" w:type="dxa"/>
          </w:tcPr>
          <w:p w14:paraId="24651C39" w14:textId="3F31E7E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55F8787E" w14:textId="45B0E10E" w:rsidR="00F84996" w:rsidRPr="00654429" w:rsidRDefault="00F84996" w:rsidP="00F84996">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cstheme="minorHAnsi"/>
                <w:bCs/>
                <w:iCs/>
                <w:szCs w:val="18"/>
                <w:lang w:eastAsia="en-GB"/>
              </w:rPr>
            </w:pPr>
            <w:r w:rsidRPr="00654429">
              <w:rPr>
                <w:rFonts w:cstheme="minorHAnsi"/>
                <w:bCs/>
                <w:iCs/>
                <w:szCs w:val="18"/>
                <w:lang w:eastAsia="en-GB"/>
              </w:rPr>
              <w:t>Review G1128 Specification of e-Navigation technical services</w:t>
            </w:r>
          </w:p>
        </w:tc>
        <w:tc>
          <w:tcPr>
            <w:tcW w:w="3969" w:type="dxa"/>
          </w:tcPr>
          <w:p w14:paraId="3833660C" w14:textId="306122A0" w:rsidR="00F84996" w:rsidRPr="00654429" w:rsidRDefault="00262D5D" w:rsidP="00F84996">
            <w:pPr>
              <w:cnfStyle w:val="000000100000" w:firstRow="0" w:lastRow="0" w:firstColumn="0" w:lastColumn="0" w:oddVBand="0" w:evenVBand="0" w:oddHBand="1" w:evenHBand="0" w:firstRowFirstColumn="0" w:firstRowLastColumn="0" w:lastRowFirstColumn="0" w:lastRowLastColumn="0"/>
              <w:rPr>
                <w:rFonts w:cstheme="minorHAnsi"/>
                <w:iCs/>
                <w:szCs w:val="18"/>
              </w:rPr>
            </w:pPr>
            <w:r>
              <w:rPr>
                <w:rFonts w:cstheme="minorHAnsi"/>
                <w:iCs/>
                <w:szCs w:val="18"/>
              </w:rPr>
              <w:t>Revise the Guideline from b</w:t>
            </w:r>
            <w:r w:rsidR="00F84996" w:rsidRPr="00654429">
              <w:rPr>
                <w:rFonts w:cstheme="minorHAnsi"/>
                <w:iCs/>
                <w:szCs w:val="18"/>
              </w:rPr>
              <w:t xml:space="preserve">asic </w:t>
            </w:r>
            <w:r>
              <w:rPr>
                <w:rFonts w:cstheme="minorHAnsi"/>
                <w:iCs/>
                <w:szCs w:val="18"/>
              </w:rPr>
              <w:t>c</w:t>
            </w:r>
            <w:r w:rsidR="00F84996" w:rsidRPr="00654429">
              <w:rPr>
                <w:rFonts w:cstheme="minorHAnsi"/>
                <w:iCs/>
                <w:szCs w:val="18"/>
              </w:rPr>
              <w:t>oncepts and guideline for developers on technical services adjusted to the digital platform concepts.</w:t>
            </w:r>
          </w:p>
        </w:tc>
        <w:tc>
          <w:tcPr>
            <w:tcW w:w="1701" w:type="dxa"/>
          </w:tcPr>
          <w:p w14:paraId="26DE9FE5" w14:textId="6D18ABC1"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 xml:space="preserve">Review G1128 </w:t>
            </w:r>
          </w:p>
        </w:tc>
        <w:tc>
          <w:tcPr>
            <w:tcW w:w="1134" w:type="dxa"/>
          </w:tcPr>
          <w:p w14:paraId="45A8DD3F" w14:textId="1AC960F2"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DTEC</w:t>
            </w:r>
          </w:p>
        </w:tc>
        <w:tc>
          <w:tcPr>
            <w:tcW w:w="1133" w:type="dxa"/>
          </w:tcPr>
          <w:p w14:paraId="7A3C978B" w14:textId="2563A63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018EB1A7" w14:textId="569D4E00"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commentRangeStart w:id="248"/>
            <w:r w:rsidRPr="00654429">
              <w:rPr>
                <w:rFonts w:cstheme="minorHAnsi"/>
                <w:szCs w:val="18"/>
                <w:lang w:eastAsia="en-GB"/>
              </w:rPr>
              <w:t xml:space="preserve">G1128, </w:t>
            </w:r>
            <w:commentRangeEnd w:id="248"/>
            <w:r w:rsidR="00A5510D">
              <w:rPr>
                <w:rStyle w:val="CommentReference"/>
              </w:rPr>
              <w:commentReference w:id="248"/>
            </w:r>
            <w:r w:rsidRPr="00654429">
              <w:rPr>
                <w:rFonts w:cstheme="minorHAnsi"/>
                <w:szCs w:val="18"/>
                <w:lang w:eastAsia="en-GB"/>
              </w:rPr>
              <w:t>G1155</w:t>
            </w:r>
          </w:p>
        </w:tc>
      </w:tr>
      <w:tr w:rsidR="00F84996" w:rsidRPr="00654429" w14:paraId="2E0818BA"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1CA65089" w14:textId="77777777" w:rsidR="00F84996" w:rsidRPr="00654429" w:rsidRDefault="00F84996" w:rsidP="00F84996">
            <w:pPr>
              <w:rPr>
                <w:rFonts w:cstheme="minorHAnsi"/>
                <w:szCs w:val="18"/>
                <w:lang w:eastAsia="en-GB"/>
              </w:rPr>
            </w:pPr>
          </w:p>
        </w:tc>
        <w:tc>
          <w:tcPr>
            <w:tcW w:w="1275" w:type="dxa"/>
          </w:tcPr>
          <w:p w14:paraId="336C482D" w14:textId="0CA5CF12"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5C19A6DC" w14:textId="72DA0623"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bCs/>
                <w:iCs/>
                <w:szCs w:val="18"/>
                <w:lang w:eastAsia="en-GB"/>
              </w:rPr>
            </w:pPr>
            <w:r w:rsidRPr="00654429">
              <w:rPr>
                <w:rFonts w:cstheme="minorHAnsi"/>
                <w:bCs/>
                <w:iCs/>
                <w:szCs w:val="18"/>
              </w:rPr>
              <w:t xml:space="preserve">Contribute to the standardization efforts with respect of the requirements of the S-100 domain experts </w:t>
            </w:r>
          </w:p>
        </w:tc>
        <w:tc>
          <w:tcPr>
            <w:tcW w:w="3969" w:type="dxa"/>
          </w:tcPr>
          <w:p w14:paraId="5F232ED2" w14:textId="7515D9F3"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iCs/>
                <w:szCs w:val="18"/>
              </w:rPr>
            </w:pPr>
            <w:r w:rsidRPr="00654429">
              <w:rPr>
                <w:rFonts w:cstheme="minorHAnsi"/>
                <w:szCs w:val="18"/>
                <w:u w:color="000000"/>
              </w:rPr>
              <w:t>Support and contribute to international standardization efforts (</w:t>
            </w:r>
            <w:r w:rsidRPr="00654429">
              <w:rPr>
                <w:rFonts w:cstheme="minorHAnsi"/>
                <w:szCs w:val="18"/>
              </w:rPr>
              <w:t>IMO, IHO, WMO, etc.)</w:t>
            </w:r>
          </w:p>
        </w:tc>
        <w:tc>
          <w:tcPr>
            <w:tcW w:w="1701" w:type="dxa"/>
          </w:tcPr>
          <w:p w14:paraId="63C81384"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134" w:type="dxa"/>
          </w:tcPr>
          <w:p w14:paraId="0DA19802" w14:textId="7E34371F"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ARM*,DTEC</w:t>
            </w:r>
          </w:p>
        </w:tc>
        <w:tc>
          <w:tcPr>
            <w:tcW w:w="1133" w:type="dxa"/>
          </w:tcPr>
          <w:p w14:paraId="0B512B2B" w14:textId="39A0BC38"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43F1CB11"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2176A299"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2FD6EAE3" w14:textId="77777777" w:rsidR="00F84996" w:rsidRPr="00654429" w:rsidRDefault="00F84996" w:rsidP="00F84996">
            <w:pPr>
              <w:rPr>
                <w:rFonts w:cstheme="minorHAnsi"/>
                <w:szCs w:val="18"/>
                <w:lang w:eastAsia="en-GB"/>
              </w:rPr>
            </w:pPr>
          </w:p>
        </w:tc>
        <w:tc>
          <w:tcPr>
            <w:tcW w:w="1275" w:type="dxa"/>
          </w:tcPr>
          <w:p w14:paraId="62FDDE6E" w14:textId="41C4A42B" w:rsidR="00F84996" w:rsidRPr="00654429" w:rsidRDefault="00D53371" w:rsidP="00D53371">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ins w:id="249" w:author="Sundklev Monica" w:date="2023-09-19T16:58:00Z">
              <w:r>
                <w:rPr>
                  <w:rFonts w:cstheme="minorHAnsi"/>
                  <w:szCs w:val="18"/>
                  <w:lang w:eastAsia="en-GB"/>
                </w:rPr>
                <w:t>S1070.1</w:t>
              </w:r>
            </w:ins>
            <w:del w:id="250" w:author="Sundklev Monica" w:date="2023-09-19T16:58:00Z">
              <w:r w:rsidR="00F84996" w:rsidRPr="00654429" w:rsidDel="00D53371">
                <w:rPr>
                  <w:rFonts w:cstheme="minorHAnsi"/>
                  <w:szCs w:val="18"/>
                  <w:lang w:eastAsia="en-GB"/>
                </w:rPr>
                <w:delText>7.2</w:delText>
              </w:r>
            </w:del>
            <w:r w:rsidR="00F84996" w:rsidRPr="00654429">
              <w:rPr>
                <w:rFonts w:cstheme="minorHAnsi"/>
                <w:szCs w:val="18"/>
                <w:lang w:eastAsia="en-GB"/>
              </w:rPr>
              <w:t xml:space="preserve"> Data models and data encoding</w:t>
            </w:r>
            <w:del w:id="251" w:author="Sundklev Monica" w:date="2023-09-19T16:58:00Z">
              <w:r w:rsidR="00F84996" w:rsidRPr="00654429" w:rsidDel="00D53371">
                <w:rPr>
                  <w:rFonts w:cstheme="minorHAnsi"/>
                  <w:szCs w:val="18"/>
                  <w:lang w:eastAsia="en-GB"/>
                </w:rPr>
                <w:delText xml:space="preserve"> (IVEF, S-100, S-200, ASM)</w:delText>
              </w:r>
            </w:del>
          </w:p>
        </w:tc>
        <w:tc>
          <w:tcPr>
            <w:tcW w:w="3969" w:type="dxa"/>
          </w:tcPr>
          <w:p w14:paraId="404B053E" w14:textId="159B7B0C"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bCs/>
                <w:iCs/>
                <w:szCs w:val="18"/>
              </w:rPr>
              <w:t xml:space="preserve">New Guideline on Operational considerations for S-200 (S-201 </w:t>
            </w:r>
            <w:proofErr w:type="spellStart"/>
            <w:r w:rsidRPr="00654429">
              <w:rPr>
                <w:rFonts w:cstheme="minorHAnsi"/>
                <w:bCs/>
                <w:iCs/>
                <w:szCs w:val="18"/>
              </w:rPr>
              <w:t>AtoN</w:t>
            </w:r>
            <w:proofErr w:type="spellEnd"/>
            <w:r w:rsidRPr="00654429">
              <w:rPr>
                <w:rFonts w:cstheme="minorHAnsi"/>
                <w:bCs/>
                <w:iCs/>
                <w:szCs w:val="18"/>
              </w:rPr>
              <w:t xml:space="preserve"> information and S-230 Application Specific Messages)</w:t>
            </w:r>
          </w:p>
        </w:tc>
        <w:tc>
          <w:tcPr>
            <w:tcW w:w="3969" w:type="dxa"/>
          </w:tcPr>
          <w:p w14:paraId="1914E8DA" w14:textId="3F77359B"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654429">
              <w:rPr>
                <w:rFonts w:cstheme="minorHAnsi"/>
                <w:szCs w:val="18"/>
                <w:u w:color="000000"/>
              </w:rPr>
              <w:t>Guideline on Operational considerations for S-200</w:t>
            </w:r>
          </w:p>
        </w:tc>
        <w:tc>
          <w:tcPr>
            <w:tcW w:w="1701" w:type="dxa"/>
          </w:tcPr>
          <w:p w14:paraId="5235B80E" w14:textId="623DA745"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Guideline</w:t>
            </w:r>
          </w:p>
        </w:tc>
        <w:tc>
          <w:tcPr>
            <w:tcW w:w="1134" w:type="dxa"/>
          </w:tcPr>
          <w:p w14:paraId="71E2C826" w14:textId="6E48EE04"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24255C8E" w14:textId="66617E91"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485C8C13"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10E55B96"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4A759766" w14:textId="77777777" w:rsidR="00F84996" w:rsidRPr="00654429" w:rsidRDefault="00F84996" w:rsidP="00F84996">
            <w:pPr>
              <w:rPr>
                <w:rFonts w:cstheme="minorHAnsi"/>
                <w:szCs w:val="18"/>
                <w:lang w:eastAsia="en-GB"/>
              </w:rPr>
            </w:pPr>
          </w:p>
        </w:tc>
        <w:tc>
          <w:tcPr>
            <w:tcW w:w="1275" w:type="dxa"/>
          </w:tcPr>
          <w:p w14:paraId="1C3E0F0E"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13D44E40" w14:textId="1D146A60"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sidRPr="00654429">
              <w:rPr>
                <w:rFonts w:cstheme="minorHAnsi"/>
                <w:bCs/>
                <w:iCs/>
                <w:szCs w:val="18"/>
              </w:rPr>
              <w:t>Continue to Develop Product Specification S-201. Continue development on S-201, specifically on Maintenance, data validation, and harmonization with S-125, S-124, and S-101</w:t>
            </w:r>
          </w:p>
        </w:tc>
        <w:tc>
          <w:tcPr>
            <w:tcW w:w="3969" w:type="dxa"/>
          </w:tcPr>
          <w:p w14:paraId="52CAAFA3" w14:textId="1CE0A652"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u w:color="000000"/>
              </w:rPr>
            </w:pPr>
            <w:r w:rsidRPr="00654429">
              <w:rPr>
                <w:rFonts w:cstheme="minorHAnsi"/>
                <w:szCs w:val="18"/>
                <w:u w:color="000000"/>
              </w:rPr>
              <w:t>Review and revise S-201 as needed, publishing edition 2.0 and continuing development throughout the work plan</w:t>
            </w:r>
          </w:p>
        </w:tc>
        <w:tc>
          <w:tcPr>
            <w:tcW w:w="1701" w:type="dxa"/>
          </w:tcPr>
          <w:p w14:paraId="44C0D782" w14:textId="6A45582F"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Product specification</w:t>
            </w:r>
          </w:p>
        </w:tc>
        <w:tc>
          <w:tcPr>
            <w:tcW w:w="1134" w:type="dxa"/>
          </w:tcPr>
          <w:p w14:paraId="35186128" w14:textId="1778D070"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03540796" w14:textId="454172C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49B3C6FB"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2B84D5B2"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1B946391" w14:textId="77777777" w:rsidR="00F84996" w:rsidRPr="00654429" w:rsidRDefault="00F84996" w:rsidP="00F84996">
            <w:pPr>
              <w:rPr>
                <w:rFonts w:cstheme="minorHAnsi"/>
                <w:szCs w:val="18"/>
                <w:lang w:eastAsia="en-GB"/>
              </w:rPr>
            </w:pPr>
          </w:p>
        </w:tc>
        <w:tc>
          <w:tcPr>
            <w:tcW w:w="1275" w:type="dxa"/>
          </w:tcPr>
          <w:p w14:paraId="26BC8440"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558D3788" w14:textId="0FB483C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bCs/>
                <w:iCs/>
                <w:szCs w:val="18"/>
              </w:rPr>
              <w:t>Coordinate with IHO on implementation of IALA PS into S-98</w:t>
            </w:r>
          </w:p>
          <w:p w14:paraId="292A452C" w14:textId="0BE968AA"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bCs/>
                <w:iCs/>
                <w:szCs w:val="18"/>
              </w:rPr>
            </w:pPr>
          </w:p>
        </w:tc>
        <w:tc>
          <w:tcPr>
            <w:tcW w:w="3969" w:type="dxa"/>
          </w:tcPr>
          <w:p w14:paraId="6B8DC82E"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654429">
              <w:rPr>
                <w:rFonts w:cstheme="minorHAnsi"/>
                <w:szCs w:val="18"/>
                <w:u w:color="000000"/>
              </w:rPr>
              <w:t>Ref. IALA/IHO Workshop</w:t>
            </w:r>
          </w:p>
          <w:p w14:paraId="55AC6C1E" w14:textId="171CF294"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654429">
              <w:rPr>
                <w:rFonts w:cstheme="minorHAnsi"/>
                <w:szCs w:val="18"/>
                <w:u w:color="000000"/>
              </w:rPr>
              <w:t>Support IHO’s S-100 Implementation documents with consideration of IALA’s remit within S-100.</w:t>
            </w:r>
          </w:p>
        </w:tc>
        <w:tc>
          <w:tcPr>
            <w:tcW w:w="1701" w:type="dxa"/>
          </w:tcPr>
          <w:p w14:paraId="52BCB182"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134" w:type="dxa"/>
          </w:tcPr>
          <w:p w14:paraId="2BF2B6AC" w14:textId="4E95416C"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1956B449" w14:textId="1460E919"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2E4F1928"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575BDC8B"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19CCC58C" w14:textId="77777777" w:rsidR="00F84996" w:rsidRPr="00654429" w:rsidRDefault="00F84996" w:rsidP="00F84996">
            <w:pPr>
              <w:rPr>
                <w:rFonts w:cstheme="minorHAnsi"/>
                <w:szCs w:val="18"/>
                <w:lang w:eastAsia="en-GB"/>
              </w:rPr>
            </w:pPr>
          </w:p>
        </w:tc>
        <w:tc>
          <w:tcPr>
            <w:tcW w:w="1275" w:type="dxa"/>
          </w:tcPr>
          <w:p w14:paraId="5FC352BD"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634A166B" w14:textId="4AB5D7ED"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sidRPr="00654429">
              <w:rPr>
                <w:rFonts w:cstheme="minorHAnsi"/>
                <w:bCs/>
                <w:iCs/>
                <w:szCs w:val="18"/>
              </w:rPr>
              <w:t>Continue development on S-125 in coordination with IHO NIPWG</w:t>
            </w:r>
          </w:p>
        </w:tc>
        <w:tc>
          <w:tcPr>
            <w:tcW w:w="3969" w:type="dxa"/>
          </w:tcPr>
          <w:p w14:paraId="2C4AE715" w14:textId="17DE886A"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u w:color="000000"/>
              </w:rPr>
            </w:pPr>
            <w:r w:rsidRPr="00654429">
              <w:rPr>
                <w:rFonts w:cstheme="minorHAnsi"/>
                <w:szCs w:val="18"/>
                <w:u w:color="000000"/>
              </w:rPr>
              <w:t>Draft Product Specification for S-125 to be delivered to IHO, (Ref workshop - develop S-125 as a suitable replacement for the List of Lights and Fog Signals. S-125 should be tested at the earliest opportunity utilizing the services of the IHO Singapore lab that have been offered for this purpose. Review and revise S-125 as needed, publishing edition 1.0 and continuing development throughout the work plan</w:t>
            </w:r>
          </w:p>
        </w:tc>
        <w:tc>
          <w:tcPr>
            <w:tcW w:w="1701" w:type="dxa"/>
          </w:tcPr>
          <w:p w14:paraId="508FCCCC" w14:textId="09FF65A6"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S-125</w:t>
            </w:r>
          </w:p>
        </w:tc>
        <w:tc>
          <w:tcPr>
            <w:tcW w:w="1134" w:type="dxa"/>
          </w:tcPr>
          <w:p w14:paraId="37B0827B" w14:textId="1023631E"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098A7065" w14:textId="7ADDA1B8"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1F067FA7"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0E1B93FF"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75AA94FB" w14:textId="77777777" w:rsidR="00F84996" w:rsidRPr="00654429" w:rsidRDefault="00F84996" w:rsidP="00F84996">
            <w:pPr>
              <w:rPr>
                <w:rFonts w:cstheme="minorHAnsi"/>
                <w:szCs w:val="18"/>
                <w:lang w:eastAsia="en-GB"/>
              </w:rPr>
            </w:pPr>
          </w:p>
        </w:tc>
        <w:tc>
          <w:tcPr>
            <w:tcW w:w="1275" w:type="dxa"/>
          </w:tcPr>
          <w:p w14:paraId="2C226AD4"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3F69146B" w14:textId="27C733B8"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bCs/>
                <w:iCs/>
                <w:szCs w:val="18"/>
              </w:rPr>
              <w:t>Continue development on MRN documentation, considering inputs from IALA Secretariat, other committees, or others as needed</w:t>
            </w:r>
          </w:p>
        </w:tc>
        <w:tc>
          <w:tcPr>
            <w:tcW w:w="3969" w:type="dxa"/>
          </w:tcPr>
          <w:p w14:paraId="3D4118B3" w14:textId="114F712C"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654429">
              <w:rPr>
                <w:rFonts w:cstheme="minorHAnsi"/>
                <w:szCs w:val="18"/>
                <w:u w:color="000000"/>
              </w:rPr>
              <w:t>Review and revise MRN Guidelines and Recommendation as needed, publishing edition 2.0 and continuing development throughout the work plan</w:t>
            </w:r>
          </w:p>
        </w:tc>
        <w:tc>
          <w:tcPr>
            <w:tcW w:w="1701" w:type="dxa"/>
          </w:tcPr>
          <w:p w14:paraId="055D5DFA" w14:textId="528965F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Revised Guideline</w:t>
            </w:r>
          </w:p>
        </w:tc>
        <w:tc>
          <w:tcPr>
            <w:tcW w:w="1134" w:type="dxa"/>
          </w:tcPr>
          <w:p w14:paraId="69EAF637" w14:textId="626C8C95"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75F4973C" w14:textId="2392171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435AD148"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5A749DF3"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3E9CD8D5" w14:textId="77777777" w:rsidR="00F84996" w:rsidRPr="00654429" w:rsidRDefault="00F84996" w:rsidP="00F84996">
            <w:pPr>
              <w:rPr>
                <w:rFonts w:cstheme="minorHAnsi"/>
                <w:szCs w:val="18"/>
                <w:lang w:eastAsia="en-GB"/>
              </w:rPr>
            </w:pPr>
          </w:p>
        </w:tc>
        <w:tc>
          <w:tcPr>
            <w:tcW w:w="1275" w:type="dxa"/>
          </w:tcPr>
          <w:p w14:paraId="22374AC8"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3E3CA79C" w14:textId="64DB256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sidRPr="00654429">
              <w:rPr>
                <w:rFonts w:cstheme="minorHAnsi"/>
                <w:bCs/>
                <w:iCs/>
                <w:szCs w:val="18"/>
              </w:rPr>
              <w:t>Review Guideline G1106 on producing an IALA S-200 series Product Specification</w:t>
            </w:r>
          </w:p>
        </w:tc>
        <w:tc>
          <w:tcPr>
            <w:tcW w:w="3969" w:type="dxa"/>
          </w:tcPr>
          <w:p w14:paraId="37F6D40E" w14:textId="06A5339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u w:color="000000"/>
              </w:rPr>
            </w:pPr>
            <w:r w:rsidRPr="00654429">
              <w:rPr>
                <w:rFonts w:cstheme="minorHAnsi"/>
                <w:szCs w:val="18"/>
                <w:u w:color="000000"/>
              </w:rPr>
              <w:t xml:space="preserve">Ref. First IALA/IHO </w:t>
            </w:r>
            <w:proofErr w:type="spellStart"/>
            <w:r w:rsidRPr="00654429">
              <w:rPr>
                <w:rFonts w:cstheme="minorHAnsi"/>
                <w:szCs w:val="18"/>
                <w:u w:color="000000"/>
              </w:rPr>
              <w:t>Workshop.To</w:t>
            </w:r>
            <w:proofErr w:type="spellEnd"/>
            <w:r w:rsidRPr="00654429">
              <w:rPr>
                <w:rFonts w:cstheme="minorHAnsi"/>
                <w:szCs w:val="18"/>
                <w:u w:color="000000"/>
              </w:rPr>
              <w:t xml:space="preserve"> update the existing guideline G1106</w:t>
            </w:r>
          </w:p>
        </w:tc>
        <w:tc>
          <w:tcPr>
            <w:tcW w:w="1701" w:type="dxa"/>
          </w:tcPr>
          <w:p w14:paraId="1331E266" w14:textId="050CE4F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Revised Guideline</w:t>
            </w:r>
          </w:p>
        </w:tc>
        <w:tc>
          <w:tcPr>
            <w:tcW w:w="1134" w:type="dxa"/>
          </w:tcPr>
          <w:p w14:paraId="7BC71734" w14:textId="251FF0AB"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1FD20FEB" w14:textId="463762B2"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58B95EBF" w14:textId="33DA86C8"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commentRangeStart w:id="252"/>
            <w:r w:rsidRPr="00654429">
              <w:rPr>
                <w:rFonts w:cstheme="minorHAnsi"/>
                <w:szCs w:val="18"/>
                <w:lang w:eastAsia="en-GB"/>
              </w:rPr>
              <w:t>Guideline G1106</w:t>
            </w:r>
            <w:commentRangeEnd w:id="252"/>
            <w:r w:rsidR="00A5510D">
              <w:rPr>
                <w:rStyle w:val="CommentReference"/>
              </w:rPr>
              <w:commentReference w:id="252"/>
            </w:r>
          </w:p>
        </w:tc>
      </w:tr>
      <w:tr w:rsidR="00F84996" w:rsidRPr="00654429" w14:paraId="48AF54CE"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5B61A34F" w14:textId="77777777" w:rsidR="00F84996" w:rsidRPr="00654429" w:rsidRDefault="00F84996" w:rsidP="00F84996">
            <w:pPr>
              <w:rPr>
                <w:rFonts w:cstheme="minorHAnsi"/>
                <w:szCs w:val="18"/>
                <w:lang w:eastAsia="en-GB"/>
              </w:rPr>
            </w:pPr>
          </w:p>
        </w:tc>
        <w:tc>
          <w:tcPr>
            <w:tcW w:w="1275" w:type="dxa"/>
          </w:tcPr>
          <w:p w14:paraId="4BC2EF41"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10617D7D" w14:textId="56F51012"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bCs/>
                <w:iCs/>
                <w:szCs w:val="18"/>
              </w:rPr>
              <w:t>Coordinate Committee support and submissions for IALA representation at IHO working groups in cooperation with Secretariat (HSSC, S-100WG, NIPWG)</w:t>
            </w:r>
          </w:p>
        </w:tc>
        <w:tc>
          <w:tcPr>
            <w:tcW w:w="3969" w:type="dxa"/>
          </w:tcPr>
          <w:p w14:paraId="0717D4F8" w14:textId="782DA2C4"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654429">
              <w:rPr>
                <w:rFonts w:cstheme="minorHAnsi"/>
                <w:szCs w:val="18"/>
                <w:u w:color="000000"/>
              </w:rPr>
              <w:t xml:space="preserve">IHO coordination including IALA submission to HSSC on the requirement to amend S-101 </w:t>
            </w:r>
            <w:proofErr w:type="spellStart"/>
            <w:r w:rsidRPr="00654429">
              <w:rPr>
                <w:rFonts w:cstheme="minorHAnsi"/>
                <w:szCs w:val="18"/>
                <w:u w:color="000000"/>
              </w:rPr>
              <w:t>AtoN</w:t>
            </w:r>
            <w:proofErr w:type="spellEnd"/>
            <w:r w:rsidRPr="00654429">
              <w:rPr>
                <w:rFonts w:cstheme="minorHAnsi"/>
                <w:szCs w:val="18"/>
                <w:u w:color="000000"/>
              </w:rPr>
              <w:t xml:space="preserve"> portrayal.</w:t>
            </w:r>
          </w:p>
        </w:tc>
        <w:tc>
          <w:tcPr>
            <w:tcW w:w="1701" w:type="dxa"/>
          </w:tcPr>
          <w:p w14:paraId="3851D62E"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134" w:type="dxa"/>
          </w:tcPr>
          <w:p w14:paraId="3692835F" w14:textId="4BE3EA2F"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ARM*,DTEC</w:t>
            </w:r>
          </w:p>
        </w:tc>
        <w:tc>
          <w:tcPr>
            <w:tcW w:w="1133" w:type="dxa"/>
          </w:tcPr>
          <w:p w14:paraId="2DC69321" w14:textId="368CA1F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360714A2"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4D19F1A8"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0246EE32" w14:textId="77777777" w:rsidR="00F84996" w:rsidRPr="00654429" w:rsidRDefault="00F84996" w:rsidP="00F84996">
            <w:pPr>
              <w:rPr>
                <w:rFonts w:cstheme="minorHAnsi"/>
                <w:szCs w:val="18"/>
                <w:lang w:eastAsia="en-GB"/>
              </w:rPr>
            </w:pPr>
          </w:p>
        </w:tc>
        <w:tc>
          <w:tcPr>
            <w:tcW w:w="1275" w:type="dxa"/>
          </w:tcPr>
          <w:p w14:paraId="762CA131"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2930DB60" w14:textId="21F94C4F"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sidRPr="00654429">
              <w:rPr>
                <w:rFonts w:cstheme="minorHAnsi"/>
                <w:bCs/>
                <w:iCs/>
                <w:szCs w:val="18"/>
              </w:rPr>
              <w:t>Monitor the development of S-201 Testbed</w:t>
            </w:r>
          </w:p>
        </w:tc>
        <w:tc>
          <w:tcPr>
            <w:tcW w:w="3969" w:type="dxa"/>
          </w:tcPr>
          <w:p w14:paraId="525CC51F" w14:textId="205B75F5"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u w:color="000000"/>
              </w:rPr>
            </w:pPr>
            <w:r w:rsidRPr="00654429">
              <w:rPr>
                <w:rFonts w:cstheme="minorHAnsi"/>
                <w:szCs w:val="18"/>
                <w:u w:color="000000"/>
              </w:rPr>
              <w:t>Update reports on S-201 testbed</w:t>
            </w:r>
          </w:p>
        </w:tc>
        <w:tc>
          <w:tcPr>
            <w:tcW w:w="1701" w:type="dxa"/>
          </w:tcPr>
          <w:p w14:paraId="4C030888" w14:textId="12CD11C0"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Reportage</w:t>
            </w:r>
          </w:p>
        </w:tc>
        <w:tc>
          <w:tcPr>
            <w:tcW w:w="1134" w:type="dxa"/>
          </w:tcPr>
          <w:p w14:paraId="2B6B342E" w14:textId="214B2BAD"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4ABD9C55" w14:textId="4C2DC3E3"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672337A0"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0C6D039E"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47A5A84C" w14:textId="77777777" w:rsidR="00F84996" w:rsidRPr="00654429" w:rsidRDefault="00F84996" w:rsidP="00F84996">
            <w:pPr>
              <w:rPr>
                <w:rFonts w:cstheme="minorHAnsi"/>
                <w:szCs w:val="18"/>
                <w:lang w:eastAsia="en-GB"/>
              </w:rPr>
            </w:pPr>
          </w:p>
        </w:tc>
        <w:tc>
          <w:tcPr>
            <w:tcW w:w="1275" w:type="dxa"/>
          </w:tcPr>
          <w:p w14:paraId="39365928"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75071C6F" w14:textId="66A8A835"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bCs/>
                <w:iCs/>
                <w:szCs w:val="18"/>
              </w:rPr>
              <w:t xml:space="preserve">Develop, implement and execute procedures for IALA to add, maintain and harmonize items to the IHO S-100 </w:t>
            </w:r>
            <w:r w:rsidR="000939A5">
              <w:rPr>
                <w:rFonts w:cstheme="minorHAnsi"/>
                <w:bCs/>
                <w:iCs/>
                <w:szCs w:val="18"/>
              </w:rPr>
              <w:t>F</w:t>
            </w:r>
            <w:r w:rsidRPr="00654429">
              <w:rPr>
                <w:rFonts w:cstheme="minorHAnsi"/>
                <w:bCs/>
                <w:iCs/>
                <w:szCs w:val="18"/>
              </w:rPr>
              <w:t xml:space="preserve">eature </w:t>
            </w:r>
            <w:r w:rsidR="000939A5">
              <w:rPr>
                <w:rFonts w:cstheme="minorHAnsi"/>
                <w:bCs/>
                <w:iCs/>
                <w:szCs w:val="18"/>
              </w:rPr>
              <w:t>C</w:t>
            </w:r>
            <w:r w:rsidRPr="00654429">
              <w:rPr>
                <w:rFonts w:cstheme="minorHAnsi"/>
                <w:bCs/>
                <w:iCs/>
                <w:szCs w:val="18"/>
              </w:rPr>
              <w:t xml:space="preserve">oncept </w:t>
            </w:r>
            <w:r w:rsidR="000939A5">
              <w:rPr>
                <w:rFonts w:cstheme="minorHAnsi"/>
                <w:bCs/>
                <w:iCs/>
                <w:szCs w:val="18"/>
              </w:rPr>
              <w:t>D</w:t>
            </w:r>
            <w:r w:rsidRPr="00654429">
              <w:rPr>
                <w:rFonts w:cstheme="minorHAnsi"/>
                <w:bCs/>
                <w:iCs/>
                <w:szCs w:val="18"/>
              </w:rPr>
              <w:t>ictionary(FCD)</w:t>
            </w:r>
          </w:p>
        </w:tc>
        <w:tc>
          <w:tcPr>
            <w:tcW w:w="3969" w:type="dxa"/>
          </w:tcPr>
          <w:p w14:paraId="66ED7C52"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654429">
              <w:rPr>
                <w:rFonts w:cstheme="minorHAnsi"/>
                <w:szCs w:val="18"/>
                <w:u w:color="000000"/>
              </w:rPr>
              <w:t>Guidance on the procedures to add definitions to the FCD. Coordination of harmonization of IALA definitions. Guidance and templates for add features and definition to the FCD.</w:t>
            </w:r>
          </w:p>
          <w:p w14:paraId="2CDAC46A" w14:textId="689F5018"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654429">
              <w:rPr>
                <w:rFonts w:cstheme="minorHAnsi"/>
                <w:szCs w:val="18"/>
                <w:u w:color="000000"/>
              </w:rPr>
              <w:t>Update the existing guideline G1087</w:t>
            </w:r>
          </w:p>
        </w:tc>
        <w:tc>
          <w:tcPr>
            <w:tcW w:w="1701" w:type="dxa"/>
          </w:tcPr>
          <w:p w14:paraId="5FADD42C" w14:textId="709FB404"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New and/or revised guideline</w:t>
            </w:r>
          </w:p>
        </w:tc>
        <w:tc>
          <w:tcPr>
            <w:tcW w:w="1134" w:type="dxa"/>
          </w:tcPr>
          <w:p w14:paraId="2AB188A2" w14:textId="3D1B6CE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77D370DC" w14:textId="55D224EC"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059DA91A"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16756871"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38BCC56D" w14:textId="77777777" w:rsidR="00F84996" w:rsidRPr="00654429" w:rsidRDefault="00F84996" w:rsidP="00F84996">
            <w:pPr>
              <w:rPr>
                <w:rFonts w:cstheme="minorHAnsi"/>
                <w:szCs w:val="18"/>
                <w:lang w:eastAsia="en-GB"/>
              </w:rPr>
            </w:pPr>
          </w:p>
        </w:tc>
        <w:tc>
          <w:tcPr>
            <w:tcW w:w="1275" w:type="dxa"/>
          </w:tcPr>
          <w:p w14:paraId="3CEEB9C5"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4230F1DC"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sidRPr="00654429">
              <w:rPr>
                <w:rFonts w:cstheme="minorHAnsi"/>
                <w:bCs/>
                <w:iCs/>
                <w:szCs w:val="18"/>
              </w:rPr>
              <w:t>Create S-200 Implementation Plan, following similar S-100 Implementation Strategy and/or Roadmap</w:t>
            </w:r>
          </w:p>
          <w:p w14:paraId="2D5985DF" w14:textId="44566A18"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rPr>
            </w:pPr>
          </w:p>
        </w:tc>
        <w:tc>
          <w:tcPr>
            <w:tcW w:w="3969" w:type="dxa"/>
          </w:tcPr>
          <w:p w14:paraId="5E71848A" w14:textId="4A0CAC44"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u w:color="000000"/>
              </w:rPr>
            </w:pPr>
            <w:r w:rsidRPr="00654429">
              <w:rPr>
                <w:rFonts w:cstheme="minorHAnsi"/>
                <w:szCs w:val="18"/>
                <w:u w:color="000000"/>
              </w:rPr>
              <w:t>Develop a transition plan aiming to the creation adoption and delivery of S-200 products and services</w:t>
            </w:r>
          </w:p>
        </w:tc>
        <w:tc>
          <w:tcPr>
            <w:tcW w:w="1701" w:type="dxa"/>
          </w:tcPr>
          <w:p w14:paraId="43F69BBE"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134" w:type="dxa"/>
          </w:tcPr>
          <w:p w14:paraId="66C19A4B" w14:textId="07E21381"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2C491A05" w14:textId="12C0C8CA"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0B780571"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59062155"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614E0859" w14:textId="77777777" w:rsidR="00F84996" w:rsidRPr="00654429" w:rsidRDefault="00F84996" w:rsidP="00F84996">
            <w:pPr>
              <w:rPr>
                <w:rFonts w:cstheme="minorHAnsi"/>
                <w:szCs w:val="18"/>
                <w:lang w:eastAsia="en-GB"/>
              </w:rPr>
            </w:pPr>
          </w:p>
        </w:tc>
        <w:tc>
          <w:tcPr>
            <w:tcW w:w="1275" w:type="dxa"/>
          </w:tcPr>
          <w:p w14:paraId="09A3322D"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54C894C7" w14:textId="3CDAEE15" w:rsidR="00F84996" w:rsidRPr="00654429" w:rsidRDefault="00F84996" w:rsidP="00D43E4E">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szCs w:val="18"/>
              </w:rPr>
              <w:t xml:space="preserve">Develop a </w:t>
            </w:r>
            <w:del w:id="253" w:author="Sundklev Monica" w:date="2023-09-22T10:03:00Z">
              <w:r w:rsidRPr="00654429" w:rsidDel="00D43E4E">
                <w:rPr>
                  <w:rFonts w:cstheme="minorHAnsi"/>
                  <w:szCs w:val="18"/>
                </w:rPr>
                <w:delText xml:space="preserve">VTS </w:delText>
              </w:r>
            </w:del>
            <w:r w:rsidRPr="00654429">
              <w:rPr>
                <w:rFonts w:cstheme="minorHAnsi"/>
                <w:szCs w:val="18"/>
              </w:rPr>
              <w:t>Product Specification S-212</w:t>
            </w:r>
            <w:ins w:id="254" w:author="Sundklev Monica" w:date="2023-09-22T10:03:00Z">
              <w:r w:rsidR="00D43E4E">
                <w:rPr>
                  <w:rFonts w:cstheme="minorHAnsi"/>
                  <w:szCs w:val="18"/>
                </w:rPr>
                <w:t xml:space="preserve"> for VTS</w:t>
              </w:r>
            </w:ins>
            <w:ins w:id="255" w:author="Sundklev Monica" w:date="2023-09-22T10:21:00Z">
              <w:r w:rsidR="00427DED">
                <w:rPr>
                  <w:rFonts w:cstheme="minorHAnsi"/>
                  <w:szCs w:val="18"/>
                </w:rPr>
                <w:t xml:space="preserve"> on digital information</w:t>
              </w:r>
            </w:ins>
          </w:p>
        </w:tc>
        <w:tc>
          <w:tcPr>
            <w:tcW w:w="3969" w:type="dxa"/>
          </w:tcPr>
          <w:p w14:paraId="2E008B7B" w14:textId="220CD475"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654429">
              <w:rPr>
                <w:rFonts w:cstheme="minorHAnsi"/>
                <w:szCs w:val="18"/>
              </w:rPr>
              <w:t>Develop a Product Specification S-212 under the S-100 framework for VTS</w:t>
            </w:r>
          </w:p>
        </w:tc>
        <w:tc>
          <w:tcPr>
            <w:tcW w:w="1701" w:type="dxa"/>
          </w:tcPr>
          <w:p w14:paraId="65F3CAD1" w14:textId="613F472C"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rPr>
              <w:t>New Product specification</w:t>
            </w:r>
          </w:p>
        </w:tc>
        <w:tc>
          <w:tcPr>
            <w:tcW w:w="1134" w:type="dxa"/>
          </w:tcPr>
          <w:p w14:paraId="54B8ABA9" w14:textId="539A5C71"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3" w:type="dxa"/>
          </w:tcPr>
          <w:p w14:paraId="4B9E5646" w14:textId="08E3A16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14609A24"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049FD88F"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39D85101" w14:textId="77777777" w:rsidR="00F84996" w:rsidRPr="00654429" w:rsidRDefault="00F84996" w:rsidP="00F84996">
            <w:pPr>
              <w:rPr>
                <w:rFonts w:cstheme="minorHAnsi"/>
                <w:szCs w:val="18"/>
                <w:lang w:eastAsia="en-GB"/>
              </w:rPr>
            </w:pPr>
          </w:p>
        </w:tc>
        <w:tc>
          <w:tcPr>
            <w:tcW w:w="1275" w:type="dxa"/>
          </w:tcPr>
          <w:p w14:paraId="3AA855D3"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66F15DE9" w14:textId="2155A36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sidRPr="00654429">
              <w:rPr>
                <w:rFonts w:cstheme="minorHAnsi"/>
                <w:szCs w:val="18"/>
              </w:rPr>
              <w:t>Review and update Recommendation R0145</w:t>
            </w:r>
          </w:p>
        </w:tc>
        <w:tc>
          <w:tcPr>
            <w:tcW w:w="3969" w:type="dxa"/>
          </w:tcPr>
          <w:p w14:paraId="54ACA0D0" w14:textId="6D6A7949"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u w:color="000000"/>
              </w:rPr>
            </w:pPr>
            <w:r w:rsidRPr="00654429">
              <w:rPr>
                <w:rFonts w:cstheme="minorHAnsi"/>
                <w:szCs w:val="18"/>
              </w:rPr>
              <w:t>Review and update Recommendation R0145 (V-145) on the Inter-VTS Exchange Format (IVEF) Service (Output to be a revised Recommendation and associated Guideline including a technical service and/or product specification S-210)</w:t>
            </w:r>
          </w:p>
        </w:tc>
        <w:tc>
          <w:tcPr>
            <w:tcW w:w="1701" w:type="dxa"/>
          </w:tcPr>
          <w:p w14:paraId="7DA23E59" w14:textId="35D276D0"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rPr>
              <w:t>Revised recommendation and new Guideline</w:t>
            </w:r>
          </w:p>
        </w:tc>
        <w:tc>
          <w:tcPr>
            <w:tcW w:w="1134" w:type="dxa"/>
          </w:tcPr>
          <w:p w14:paraId="543EE706" w14:textId="4ACD82F0"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VTS</w:t>
            </w:r>
          </w:p>
        </w:tc>
        <w:tc>
          <w:tcPr>
            <w:tcW w:w="1133" w:type="dxa"/>
          </w:tcPr>
          <w:p w14:paraId="0C31B36A" w14:textId="1FB308B1"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69BCA200"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3B38A615"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6AEFA194" w14:textId="77777777" w:rsidR="00F84996" w:rsidRPr="00654429" w:rsidRDefault="00F84996" w:rsidP="00F84996">
            <w:pPr>
              <w:rPr>
                <w:rFonts w:cstheme="minorHAnsi"/>
                <w:szCs w:val="18"/>
                <w:lang w:eastAsia="en-GB"/>
              </w:rPr>
            </w:pPr>
          </w:p>
        </w:tc>
        <w:tc>
          <w:tcPr>
            <w:tcW w:w="1275" w:type="dxa"/>
          </w:tcPr>
          <w:p w14:paraId="0616A5A7" w14:textId="51EDF116" w:rsidR="00F84996" w:rsidRPr="00654429" w:rsidRDefault="00D53371"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commentRangeStart w:id="256"/>
            <w:ins w:id="257" w:author="Sundklev Monica" w:date="2023-09-19T17:04:00Z">
              <w:r>
                <w:rPr>
                  <w:rFonts w:cstheme="minorHAnsi"/>
                  <w:szCs w:val="18"/>
                  <w:lang w:eastAsia="en-GB"/>
                </w:rPr>
                <w:t>S1070.3</w:t>
              </w:r>
              <w:commentRangeEnd w:id="256"/>
              <w:r>
                <w:rPr>
                  <w:rStyle w:val="CommentReference"/>
                </w:rPr>
                <w:commentReference w:id="256"/>
              </w:r>
            </w:ins>
          </w:p>
        </w:tc>
        <w:tc>
          <w:tcPr>
            <w:tcW w:w="3969" w:type="dxa"/>
          </w:tcPr>
          <w:p w14:paraId="2DDDA6F3" w14:textId="75D4EB65" w:rsidR="00F84996" w:rsidRPr="00654429" w:rsidRDefault="00F84996" w:rsidP="00F84996">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bCs/>
                <w:iCs/>
                <w:szCs w:val="18"/>
              </w:rPr>
              <w:t xml:space="preserve">Develop guidance on the symbology and portrayal of </w:t>
            </w:r>
            <w:proofErr w:type="spellStart"/>
            <w:r w:rsidRPr="00654429">
              <w:rPr>
                <w:rFonts w:cstheme="minorHAnsi"/>
                <w:bCs/>
                <w:iCs/>
                <w:szCs w:val="18"/>
              </w:rPr>
              <w:t>AtoN</w:t>
            </w:r>
            <w:proofErr w:type="spellEnd"/>
            <w:r w:rsidRPr="00654429">
              <w:rPr>
                <w:rFonts w:cstheme="minorHAnsi"/>
                <w:bCs/>
                <w:iCs/>
                <w:szCs w:val="18"/>
              </w:rPr>
              <w:t xml:space="preserve"> for charting</w:t>
            </w:r>
          </w:p>
        </w:tc>
        <w:tc>
          <w:tcPr>
            <w:tcW w:w="3969" w:type="dxa"/>
          </w:tcPr>
          <w:p w14:paraId="2B5A835B"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p>
        </w:tc>
        <w:tc>
          <w:tcPr>
            <w:tcW w:w="1701" w:type="dxa"/>
          </w:tcPr>
          <w:p w14:paraId="4A6E140C" w14:textId="045768A6"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New Recommendation and guideline</w:t>
            </w:r>
          </w:p>
        </w:tc>
        <w:tc>
          <w:tcPr>
            <w:tcW w:w="1134" w:type="dxa"/>
          </w:tcPr>
          <w:p w14:paraId="7C03EFF7" w14:textId="28564B99"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3E19CE3E" w14:textId="54B57151"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7F09EF92"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4CD53E75"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101B7387" w14:textId="77777777" w:rsidR="00F84996" w:rsidRPr="00654429" w:rsidRDefault="00F84996" w:rsidP="00F84996">
            <w:pPr>
              <w:rPr>
                <w:rFonts w:cstheme="minorHAnsi"/>
                <w:szCs w:val="18"/>
                <w:lang w:eastAsia="en-GB"/>
              </w:rPr>
            </w:pPr>
          </w:p>
        </w:tc>
        <w:tc>
          <w:tcPr>
            <w:tcW w:w="1275" w:type="dxa"/>
          </w:tcPr>
          <w:p w14:paraId="082BAFD4"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0F050AD2" w14:textId="5D79D733"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bCs/>
                <w:iCs/>
                <w:szCs w:val="18"/>
              </w:rPr>
            </w:pPr>
            <w:r w:rsidRPr="00654429">
              <w:rPr>
                <w:rFonts w:cstheme="minorHAnsi"/>
                <w:bCs/>
                <w:iCs/>
                <w:szCs w:val="18"/>
              </w:rPr>
              <w:t xml:space="preserve">Development of technical service specifications for the provision of </w:t>
            </w:r>
            <w:proofErr w:type="spellStart"/>
            <w:r w:rsidRPr="00654429">
              <w:rPr>
                <w:rFonts w:cstheme="minorHAnsi"/>
                <w:bCs/>
                <w:iCs/>
                <w:szCs w:val="18"/>
              </w:rPr>
              <w:t>AtoN</w:t>
            </w:r>
            <w:proofErr w:type="spellEnd"/>
            <w:r w:rsidRPr="00654429">
              <w:rPr>
                <w:rFonts w:cstheme="minorHAnsi"/>
                <w:bCs/>
                <w:iCs/>
                <w:szCs w:val="18"/>
              </w:rPr>
              <w:t xml:space="preserve"> information</w:t>
            </w:r>
          </w:p>
        </w:tc>
        <w:tc>
          <w:tcPr>
            <w:tcW w:w="3969" w:type="dxa"/>
          </w:tcPr>
          <w:p w14:paraId="4F7CD39C" w14:textId="25E29BFD"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u w:color="000000"/>
              </w:rPr>
            </w:pPr>
            <w:r w:rsidRPr="00654429">
              <w:rPr>
                <w:rFonts w:cstheme="minorHAnsi"/>
                <w:szCs w:val="18"/>
                <w:u w:color="000000"/>
              </w:rPr>
              <w:t xml:space="preserve">To develop technical service specifications for the provision of </w:t>
            </w:r>
            <w:proofErr w:type="spellStart"/>
            <w:r w:rsidRPr="00654429">
              <w:rPr>
                <w:rFonts w:cstheme="minorHAnsi"/>
                <w:szCs w:val="18"/>
                <w:u w:color="000000"/>
              </w:rPr>
              <w:t>AtoN</w:t>
            </w:r>
            <w:proofErr w:type="spellEnd"/>
            <w:r w:rsidRPr="00654429">
              <w:rPr>
                <w:rFonts w:cstheme="minorHAnsi"/>
                <w:szCs w:val="18"/>
                <w:u w:color="000000"/>
              </w:rPr>
              <w:t xml:space="preserve"> information using the G1128 guideline ‘Specification of e-navigation technical services’.</w:t>
            </w:r>
          </w:p>
        </w:tc>
        <w:tc>
          <w:tcPr>
            <w:tcW w:w="1701" w:type="dxa"/>
          </w:tcPr>
          <w:p w14:paraId="02CEDFCB"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134" w:type="dxa"/>
          </w:tcPr>
          <w:p w14:paraId="556C133C" w14:textId="237BE79A"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2E2AD03F" w14:textId="4FC909E4"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3B83DD80"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r w:rsidR="00F84996" w:rsidRPr="00654429" w14:paraId="76D2ADD6" w14:textId="77777777" w:rsidTr="00547A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205FC096" w14:textId="77777777" w:rsidR="00F84996" w:rsidRPr="00654429" w:rsidRDefault="00F84996" w:rsidP="00F84996">
            <w:pPr>
              <w:rPr>
                <w:rFonts w:cstheme="minorHAnsi"/>
                <w:szCs w:val="18"/>
                <w:lang w:eastAsia="en-GB"/>
              </w:rPr>
            </w:pPr>
          </w:p>
        </w:tc>
        <w:tc>
          <w:tcPr>
            <w:tcW w:w="1275" w:type="dxa"/>
          </w:tcPr>
          <w:p w14:paraId="146C10F6"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3969" w:type="dxa"/>
          </w:tcPr>
          <w:p w14:paraId="10D37860" w14:textId="0948B6B6"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bCs/>
                <w:iCs/>
                <w:szCs w:val="18"/>
              </w:rPr>
            </w:pPr>
            <w:r w:rsidRPr="00654429">
              <w:rPr>
                <w:rFonts w:cstheme="minorHAnsi"/>
                <w:bCs/>
                <w:iCs/>
                <w:szCs w:val="18"/>
              </w:rPr>
              <w:t>Review Guideline G1159 on ship reporting from the shore‐side perspective</w:t>
            </w:r>
          </w:p>
        </w:tc>
        <w:tc>
          <w:tcPr>
            <w:tcW w:w="3969" w:type="dxa"/>
          </w:tcPr>
          <w:p w14:paraId="1BBDA789" w14:textId="3C80788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u w:color="000000"/>
              </w:rPr>
            </w:pPr>
            <w:r w:rsidRPr="00654429">
              <w:rPr>
                <w:rFonts w:cstheme="minorHAnsi"/>
                <w:szCs w:val="18"/>
                <w:u w:color="000000"/>
              </w:rPr>
              <w:t>Guideline for Coastal States on implementation of MSW</w:t>
            </w:r>
          </w:p>
        </w:tc>
        <w:tc>
          <w:tcPr>
            <w:tcW w:w="1701" w:type="dxa"/>
          </w:tcPr>
          <w:p w14:paraId="55D0F023" w14:textId="104879C3"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Revised Guideline</w:t>
            </w:r>
          </w:p>
        </w:tc>
        <w:tc>
          <w:tcPr>
            <w:tcW w:w="1134" w:type="dxa"/>
          </w:tcPr>
          <w:p w14:paraId="4B993F7D" w14:textId="760827A6"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r w:rsidRPr="00654429">
              <w:rPr>
                <w:rFonts w:cstheme="minorHAnsi"/>
                <w:szCs w:val="18"/>
                <w:lang w:eastAsia="en-GB"/>
              </w:rPr>
              <w:t>ARM</w:t>
            </w:r>
          </w:p>
        </w:tc>
        <w:tc>
          <w:tcPr>
            <w:tcW w:w="1133" w:type="dxa"/>
          </w:tcPr>
          <w:p w14:paraId="512570E8" w14:textId="6E8D4505"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c>
          <w:tcPr>
            <w:tcW w:w="1077" w:type="dxa"/>
          </w:tcPr>
          <w:p w14:paraId="24694D99" w14:textId="77777777" w:rsidR="00F84996" w:rsidRPr="00654429" w:rsidRDefault="00F84996" w:rsidP="00F84996">
            <w:pPr>
              <w:cnfStyle w:val="000000100000" w:firstRow="0" w:lastRow="0" w:firstColumn="0" w:lastColumn="0" w:oddVBand="0" w:evenVBand="0" w:oddHBand="1" w:evenHBand="0" w:firstRowFirstColumn="0" w:firstRowLastColumn="0" w:lastRowFirstColumn="0" w:lastRowLastColumn="0"/>
              <w:rPr>
                <w:rFonts w:cstheme="minorHAnsi"/>
                <w:szCs w:val="18"/>
                <w:lang w:eastAsia="en-GB"/>
              </w:rPr>
            </w:pPr>
          </w:p>
        </w:tc>
      </w:tr>
      <w:tr w:rsidR="00F84996" w:rsidRPr="00654429" w14:paraId="205872C6" w14:textId="77777777" w:rsidTr="00547A32">
        <w:tc>
          <w:tcPr>
            <w:cnfStyle w:val="001000000000" w:firstRow="0" w:lastRow="0" w:firstColumn="1" w:lastColumn="0" w:oddVBand="0" w:evenVBand="0" w:oddHBand="0" w:evenHBand="0" w:firstRowFirstColumn="0" w:firstRowLastColumn="0" w:lastRowFirstColumn="0" w:lastRowLastColumn="0"/>
            <w:tcW w:w="988" w:type="dxa"/>
          </w:tcPr>
          <w:p w14:paraId="47C8DE36" w14:textId="77777777" w:rsidR="00F84996" w:rsidRPr="00654429" w:rsidRDefault="00F84996" w:rsidP="00F84996">
            <w:pPr>
              <w:rPr>
                <w:rFonts w:cstheme="minorHAnsi"/>
                <w:szCs w:val="18"/>
                <w:lang w:eastAsia="en-GB"/>
              </w:rPr>
            </w:pPr>
          </w:p>
        </w:tc>
        <w:tc>
          <w:tcPr>
            <w:tcW w:w="1275" w:type="dxa"/>
          </w:tcPr>
          <w:p w14:paraId="000191FE"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3969" w:type="dxa"/>
          </w:tcPr>
          <w:p w14:paraId="574A5E9E"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bCs/>
                <w:iCs/>
                <w:szCs w:val="18"/>
              </w:rPr>
            </w:pPr>
          </w:p>
        </w:tc>
        <w:tc>
          <w:tcPr>
            <w:tcW w:w="3969" w:type="dxa"/>
          </w:tcPr>
          <w:p w14:paraId="5B1CA6B8"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u w:color="000000"/>
              </w:rPr>
            </w:pPr>
          </w:p>
        </w:tc>
        <w:tc>
          <w:tcPr>
            <w:tcW w:w="1701" w:type="dxa"/>
          </w:tcPr>
          <w:p w14:paraId="7534C7F1"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134" w:type="dxa"/>
          </w:tcPr>
          <w:p w14:paraId="04E7665C"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133" w:type="dxa"/>
          </w:tcPr>
          <w:p w14:paraId="3C4E8A00"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c>
          <w:tcPr>
            <w:tcW w:w="1077" w:type="dxa"/>
          </w:tcPr>
          <w:p w14:paraId="2C10ECC8" w14:textId="77777777" w:rsidR="00F84996" w:rsidRPr="00654429" w:rsidRDefault="00F84996" w:rsidP="00F84996">
            <w:pPr>
              <w:cnfStyle w:val="000000000000" w:firstRow="0" w:lastRow="0" w:firstColumn="0" w:lastColumn="0" w:oddVBand="0" w:evenVBand="0" w:oddHBand="0" w:evenHBand="0" w:firstRowFirstColumn="0" w:firstRowLastColumn="0" w:lastRowFirstColumn="0" w:lastRowLastColumn="0"/>
              <w:rPr>
                <w:rFonts w:cstheme="minorHAnsi"/>
                <w:szCs w:val="18"/>
                <w:lang w:eastAsia="en-GB"/>
              </w:rPr>
            </w:pPr>
          </w:p>
        </w:tc>
      </w:tr>
    </w:tbl>
    <w:p w14:paraId="16AE6650" w14:textId="344D24B9" w:rsidR="004D1D85" w:rsidRPr="002943B5" w:rsidRDefault="007B23D4" w:rsidP="0033069B">
      <w:pPr>
        <w:rPr>
          <w:lang w:eastAsia="en-GB"/>
        </w:rPr>
      </w:pPr>
      <w:r w:rsidRPr="002943B5">
        <w:rPr>
          <w:lang w:eastAsia="en-GB"/>
        </w:rPr>
        <w:br w:type="textWrapping" w:clear="all"/>
      </w:r>
    </w:p>
    <w:sectPr w:rsidR="004D1D85" w:rsidRPr="002943B5" w:rsidSect="007B23D4">
      <w:headerReference w:type="default" r:id="rId18"/>
      <w:pgSz w:w="16838" w:h="11906" w:orient="landscape"/>
      <w:pgMar w:top="720" w:right="720" w:bottom="720" w:left="720" w:header="709" w:footer="185"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Sundklev Monica" w:date="2023-10-25T10:15:00Z" w:initials="SM">
    <w:p w14:paraId="3B166A70" w14:textId="4CB4A7AA" w:rsidR="00ED67CF" w:rsidRDefault="00ED67CF">
      <w:pPr>
        <w:pStyle w:val="CommentText"/>
      </w:pPr>
      <w:r>
        <w:rPr>
          <w:rStyle w:val="CommentReference"/>
        </w:rPr>
        <w:annotationRef/>
      </w:r>
      <w:r>
        <w:t>There are very few related documents in the list. As this should be mentioned in the Task Register, consider deleting this column and if it needs to be mentioned, include it in the description of the task.</w:t>
      </w:r>
    </w:p>
  </w:comment>
  <w:comment w:id="17" w:author="Sundklev Monica" w:date="2023-10-25T10:03:00Z" w:initials="SM">
    <w:p w14:paraId="4C0E4527" w14:textId="77777777" w:rsidR="00ED67CF" w:rsidRDefault="00ED67CF" w:rsidP="005A56A3">
      <w:pPr>
        <w:pStyle w:val="CommentText"/>
        <w:tabs>
          <w:tab w:val="left" w:pos="8647"/>
        </w:tabs>
      </w:pPr>
      <w:r>
        <w:rPr>
          <w:rStyle w:val="CommentReference"/>
        </w:rPr>
        <w:annotationRef/>
      </w:r>
      <w:r>
        <w:t xml:space="preserve">Not sure what a reportage is in this </w:t>
      </w:r>
      <w:r>
        <w:t xml:space="preserve">context?Should it ibe a report? This is also being mentioned for ENG and DTEC. </w:t>
      </w:r>
    </w:p>
    <w:p w14:paraId="25BF1D3F" w14:textId="6CC33CF3" w:rsidR="00ED67CF" w:rsidRDefault="00ED67CF" w:rsidP="005A56A3">
      <w:pPr>
        <w:pStyle w:val="CommentText"/>
        <w:tabs>
          <w:tab w:val="left" w:pos="8647"/>
        </w:tabs>
      </w:pPr>
      <w:r>
        <w:t xml:space="preserve">If it is the role of the rapporteur it should </w:t>
      </w:r>
      <w:r w:rsidR="00CA3922">
        <w:t xml:space="preserve">be discussed if it should </w:t>
      </w:r>
      <w:r>
        <w:t xml:space="preserve">be included in the WP as </w:t>
      </w:r>
      <w:r w:rsidR="00CA3922">
        <w:t xml:space="preserve">the chair, with the approval of the committee, “may appoint rapporteurs to regularly provide advice to the committee on specific matters that have an impact on, or influence the work of, the committee and the provision of Marine Aids to Navigation services” and which is stated in the RoP/ToR in the Basic Documents. </w:t>
      </w:r>
    </w:p>
  </w:comment>
  <w:comment w:id="23" w:author="Sundklev Monica" w:date="2023-09-19T09:31:00Z" w:initials="SM">
    <w:p w14:paraId="30F76B25" w14:textId="3B77531E" w:rsidR="00ED67CF" w:rsidRDefault="00ED67CF">
      <w:pPr>
        <w:pStyle w:val="CommentText"/>
      </w:pPr>
      <w:r>
        <w:rPr>
          <w:rStyle w:val="CommentReference"/>
        </w:rPr>
        <w:annotationRef/>
      </w:r>
      <w:r>
        <w:t>Unnecessary information in the work programme. Should be noted in the task register.</w:t>
      </w:r>
    </w:p>
  </w:comment>
  <w:comment w:id="29" w:author="Sundklev Monica" w:date="2023-09-19T09:33:00Z" w:initials="SM">
    <w:p w14:paraId="6FDDDB7A" w14:textId="6B454297" w:rsidR="00ED67CF" w:rsidRDefault="00ED67CF">
      <w:pPr>
        <w:pStyle w:val="CommentText"/>
      </w:pPr>
      <w:r>
        <w:rPr>
          <w:rStyle w:val="CommentReference"/>
        </w:rPr>
        <w:annotationRef/>
      </w:r>
      <w:r>
        <w:t>Very  long description for the WP. Should be noted in the task register. Consider revising the description.</w:t>
      </w:r>
    </w:p>
  </w:comment>
  <w:comment w:id="30" w:author="Sundklev Monica" w:date="2023-09-19T09:39:00Z" w:initials="SM">
    <w:p w14:paraId="00BD3A49" w14:textId="739DF9F0" w:rsidR="00ED67CF" w:rsidRDefault="00ED67CF">
      <w:pPr>
        <w:pStyle w:val="CommentText"/>
      </w:pPr>
      <w:r>
        <w:rPr>
          <w:rStyle w:val="CommentReference"/>
        </w:rPr>
        <w:annotationRef/>
      </w:r>
      <w:r>
        <w:t>This scope doesn’t exist anymore</w:t>
      </w:r>
      <w:r w:rsidR="00CA3922">
        <w:t xml:space="preserve">. Not sure whether the tasks should go elsewhere in the structure. </w:t>
      </w:r>
    </w:p>
  </w:comment>
  <w:comment w:id="33" w:author="Sundklev Monica" w:date="2023-10-25T11:11:00Z" w:initials="SM">
    <w:p w14:paraId="4251E236" w14:textId="42E33A34" w:rsidR="00ED67CF" w:rsidRDefault="00ED67CF">
      <w:pPr>
        <w:pStyle w:val="CommentText"/>
      </w:pPr>
      <w:r>
        <w:rPr>
          <w:rStyle w:val="CommentReference"/>
        </w:rPr>
        <w:annotationRef/>
      </w:r>
      <w:r>
        <w:t>Very detailed information which should be included in the Task register. Consider revising the description of the WP.</w:t>
      </w:r>
    </w:p>
  </w:comment>
  <w:comment w:id="37" w:author="Sundklev Monica" w:date="2023-10-25T09:31:00Z" w:initials="SM">
    <w:p w14:paraId="4005EB97" w14:textId="417B752A" w:rsidR="00ED67CF" w:rsidRDefault="00ED67CF">
      <w:pPr>
        <w:pStyle w:val="CommentText"/>
      </w:pPr>
      <w:r>
        <w:rPr>
          <w:rStyle w:val="CommentReference"/>
        </w:rPr>
        <w:annotationRef/>
      </w:r>
      <w:r w:rsidR="00CA3922">
        <w:t>Chair of VTS and ARM d</w:t>
      </w:r>
      <w:r>
        <w:t xml:space="preserve">iscussed </w:t>
      </w:r>
      <w:r w:rsidR="00CA3922">
        <w:t xml:space="preserve">this </w:t>
      </w:r>
      <w:r>
        <w:t>at PAP50</w:t>
      </w:r>
      <w:r w:rsidR="00CA3922">
        <w:t>.</w:t>
      </w:r>
    </w:p>
  </w:comment>
  <w:comment w:id="48" w:author="Sundklev Monica" w:date="2023-09-19T09:47:00Z" w:initials="SM">
    <w:p w14:paraId="1BF08188" w14:textId="1A563A4D" w:rsidR="00ED67CF" w:rsidRDefault="00ED67CF">
      <w:pPr>
        <w:pStyle w:val="CommentText"/>
      </w:pPr>
      <w:r>
        <w:rPr>
          <w:rStyle w:val="CommentReference"/>
        </w:rPr>
        <w:annotationRef/>
      </w:r>
      <w:r w:rsidR="00CA3922">
        <w:t>This scope is missing and should</w:t>
      </w:r>
      <w:r>
        <w:t xml:space="preserve"> be included, as is S1010.3.</w:t>
      </w:r>
    </w:p>
  </w:comment>
  <w:comment w:id="62" w:author="Sundklev Monica" w:date="2023-09-19T10:22:00Z" w:initials="SM">
    <w:p w14:paraId="08D3A668" w14:textId="491297A1" w:rsidR="00ED67CF" w:rsidRDefault="00ED67CF">
      <w:pPr>
        <w:pStyle w:val="CommentText"/>
      </w:pPr>
      <w:r>
        <w:rPr>
          <w:rStyle w:val="CommentReference"/>
        </w:rPr>
        <w:annotationRef/>
      </w:r>
      <w:r>
        <w:t>Should not be mentioned in the task name</w:t>
      </w:r>
    </w:p>
  </w:comment>
  <w:comment w:id="67" w:author="Sundklev Monica" w:date="2023-09-19T10:24:00Z" w:initials="SM">
    <w:p w14:paraId="2A81EDBB" w14:textId="1523318B" w:rsidR="00ED67CF" w:rsidRDefault="00ED67CF">
      <w:pPr>
        <w:pStyle w:val="CommentText"/>
      </w:pPr>
      <w:r>
        <w:rPr>
          <w:rStyle w:val="CommentReference"/>
        </w:rPr>
        <w:annotationRef/>
      </w:r>
      <w:r>
        <w:t xml:space="preserve">Seems </w:t>
      </w:r>
      <w:r w:rsidR="00CA3922">
        <w:t>this</w:t>
      </w:r>
      <w:r>
        <w:t xml:space="preserve"> is missing at the end.</w:t>
      </w:r>
      <w:r w:rsidR="00CA3922">
        <w:t xml:space="preserve"> Correct?</w:t>
      </w:r>
    </w:p>
  </w:comment>
  <w:comment w:id="75" w:author="Sundklev Monica" w:date="2023-09-19T10:27:00Z" w:initials="SM">
    <w:p w14:paraId="6C4F80BD" w14:textId="72B132E5" w:rsidR="00ED67CF" w:rsidRDefault="00ED67CF">
      <w:pPr>
        <w:pStyle w:val="CommentText"/>
      </w:pPr>
      <w:r>
        <w:rPr>
          <w:rStyle w:val="CommentReference"/>
        </w:rPr>
        <w:annotationRef/>
      </w:r>
      <w:r>
        <w:t>To be moved further down.</w:t>
      </w:r>
    </w:p>
  </w:comment>
  <w:comment w:id="81" w:author="Sundklev Monica" w:date="2023-09-19T10:28:00Z" w:initials="SM">
    <w:p w14:paraId="79415A90" w14:textId="6534602E" w:rsidR="00ED67CF" w:rsidRDefault="00ED67CF">
      <w:pPr>
        <w:pStyle w:val="CommentText"/>
      </w:pPr>
      <w:r>
        <w:rPr>
          <w:rStyle w:val="CommentReference"/>
        </w:rPr>
        <w:annotationRef/>
      </w:r>
      <w:r>
        <w:t>To be included in the task register?</w:t>
      </w:r>
    </w:p>
  </w:comment>
  <w:comment w:id="184" w:author="Sundklev Monica" w:date="2023-09-19T15:01:00Z" w:initials="SM">
    <w:p w14:paraId="16F44345" w14:textId="44C4DA49" w:rsidR="00ED67CF" w:rsidRDefault="00ED67CF">
      <w:pPr>
        <w:pStyle w:val="CommentText"/>
      </w:pPr>
      <w:r>
        <w:rPr>
          <w:rStyle w:val="CommentReference"/>
        </w:rPr>
        <w:annotationRef/>
      </w:r>
      <w:r>
        <w:t>Suggest ARM is lead on this task.</w:t>
      </w:r>
    </w:p>
  </w:comment>
  <w:comment w:id="186" w:author="Sundklev Monica" w:date="2023-09-19T15:03:00Z" w:initials="SM">
    <w:p w14:paraId="2326F9A5" w14:textId="4B0A1127" w:rsidR="00ED67CF" w:rsidRDefault="00ED67CF">
      <w:pPr>
        <w:pStyle w:val="CommentText"/>
      </w:pPr>
      <w:r>
        <w:rPr>
          <w:rStyle w:val="CommentReference"/>
        </w:rPr>
        <w:annotationRef/>
      </w:r>
      <w:r>
        <w:t xml:space="preserve">Suggest this task is moved to scope S1050.3 Capacity building instead as it fits better with the WWA. </w:t>
      </w:r>
    </w:p>
  </w:comment>
  <w:comment w:id="190" w:author="Sundklev Monica" w:date="2023-09-19T15:29:00Z" w:initials="SM">
    <w:p w14:paraId="7D5C6337" w14:textId="6EAD488A" w:rsidR="00ED67CF" w:rsidRDefault="00ED67CF">
      <w:pPr>
        <w:pStyle w:val="CommentText"/>
      </w:pPr>
      <w:r>
        <w:rPr>
          <w:rStyle w:val="CommentReference"/>
        </w:rPr>
        <w:annotationRef/>
      </w:r>
      <w:r>
        <w:t xml:space="preserve">In accordance with our documentation (and the technical catalogue) G1027 is under scope S1050.1. Therefore suggest moving that scope further down. </w:t>
      </w:r>
    </w:p>
  </w:comment>
  <w:comment w:id="194" w:author="Sundklev Monica" w:date="2023-10-25T10:08:00Z" w:initials="SM">
    <w:p w14:paraId="15468C79" w14:textId="13D62986" w:rsidR="00ED67CF" w:rsidRDefault="00ED67CF">
      <w:pPr>
        <w:pStyle w:val="CommentText"/>
      </w:pPr>
      <w:r>
        <w:rPr>
          <w:rStyle w:val="CommentReference"/>
        </w:rPr>
        <w:annotationRef/>
      </w:r>
      <w:r>
        <w:t>Should other committees be involved in this task?</w:t>
      </w:r>
    </w:p>
  </w:comment>
  <w:comment w:id="209" w:author="Sundklev Monica" w:date="2023-09-19T16:38:00Z" w:initials="SM">
    <w:p w14:paraId="405F329A" w14:textId="009F6261" w:rsidR="00ED67CF" w:rsidRDefault="00ED67CF">
      <w:pPr>
        <w:pStyle w:val="CommentText"/>
      </w:pPr>
      <w:r>
        <w:rPr>
          <w:rStyle w:val="CommentReference"/>
        </w:rPr>
        <w:annotationRef/>
      </w:r>
      <w:r>
        <w:t>Should start with scope S1060.1.</w:t>
      </w:r>
    </w:p>
  </w:comment>
  <w:comment w:id="214" w:author="Sundklev Monica" w:date="2023-09-19T16:35:00Z" w:initials="SM">
    <w:p w14:paraId="0AAD7E11" w14:textId="3C9DD341" w:rsidR="00ED67CF" w:rsidRDefault="00ED67CF">
      <w:pPr>
        <w:pStyle w:val="CommentText"/>
      </w:pPr>
      <w:r>
        <w:rPr>
          <w:rStyle w:val="CommentReference"/>
        </w:rPr>
        <w:annotationRef/>
      </w:r>
      <w:r>
        <w:t xml:space="preserve">Is this an IALA guideline? If so, what number? If not, consider deleting the text or mentioning the origin of the guideline.. </w:t>
      </w:r>
    </w:p>
  </w:comment>
  <w:comment w:id="217" w:author="Sundklev Monica" w:date="2023-09-19T16:43:00Z" w:initials="SM">
    <w:p w14:paraId="7CB67438" w14:textId="4C61C7C6" w:rsidR="00ED67CF" w:rsidRDefault="00ED67CF">
      <w:pPr>
        <w:pStyle w:val="CommentText"/>
      </w:pPr>
      <w:r>
        <w:rPr>
          <w:rStyle w:val="CommentReference"/>
        </w:rPr>
        <w:annotationRef/>
      </w:r>
      <w:r>
        <w:t>Suggest clarifying the task title.</w:t>
      </w:r>
    </w:p>
  </w:comment>
  <w:comment w:id="222" w:author="Sundklev Monica" w:date="2023-09-19T16:49:00Z" w:initials="SM">
    <w:p w14:paraId="4CDB367E" w14:textId="3EB90122" w:rsidR="00ED67CF" w:rsidRDefault="00ED67CF">
      <w:pPr>
        <w:pStyle w:val="CommentText"/>
      </w:pPr>
      <w:r>
        <w:rPr>
          <w:rStyle w:val="CommentReference"/>
        </w:rPr>
        <w:annotationRef/>
      </w:r>
      <w:r>
        <w:t>Suggest clarifying the task title.</w:t>
      </w:r>
    </w:p>
  </w:comment>
  <w:comment w:id="226" w:author="Sundklev Monica" w:date="2023-10-25T11:16:00Z" w:initials="SM">
    <w:p w14:paraId="315CDD68" w14:textId="1864D00C" w:rsidR="00E36FD8" w:rsidRDefault="00ED67CF">
      <w:pPr>
        <w:pStyle w:val="CommentText"/>
      </w:pPr>
      <w:r>
        <w:rPr>
          <w:rStyle w:val="CommentReference"/>
        </w:rPr>
        <w:annotationRef/>
      </w:r>
      <w:r>
        <w:t>Is this included in the cross-committee task</w:t>
      </w:r>
      <w:r w:rsidR="00E36FD8">
        <w:t xml:space="preserve"> led</w:t>
      </w:r>
      <w:r>
        <w:t xml:space="preserve"> by ARM?</w:t>
      </w:r>
    </w:p>
  </w:comment>
  <w:comment w:id="227" w:author="Sundklev Monica" w:date="2023-10-25T11:16:00Z" w:initials="SM">
    <w:p w14:paraId="57CCAA6E" w14:textId="25AB0715" w:rsidR="00ED67CF" w:rsidRDefault="00ED67CF">
      <w:pPr>
        <w:pStyle w:val="CommentText"/>
      </w:pPr>
      <w:r>
        <w:rPr>
          <w:rStyle w:val="CommentReference"/>
        </w:rPr>
        <w:annotationRef/>
      </w:r>
      <w:r>
        <w:t xml:space="preserve">Is this included in the cross-committee task </w:t>
      </w:r>
      <w:r w:rsidR="00E36FD8">
        <w:t xml:space="preserve">led </w:t>
      </w:r>
      <w:r>
        <w:t>by ARM?</w:t>
      </w:r>
    </w:p>
  </w:comment>
  <w:comment w:id="228" w:author="Sundklev Monica" w:date="2023-09-19T16:51:00Z" w:initials="SM">
    <w:p w14:paraId="7C61ECF5" w14:textId="3076A267" w:rsidR="00ED67CF" w:rsidRDefault="00ED67CF">
      <w:pPr>
        <w:pStyle w:val="CommentText"/>
      </w:pPr>
      <w:r>
        <w:rPr>
          <w:rStyle w:val="CommentReference"/>
        </w:rPr>
        <w:annotationRef/>
      </w:r>
      <w:r>
        <w:t>Suggest clarifying the task title.</w:t>
      </w:r>
    </w:p>
  </w:comment>
  <w:comment w:id="232" w:author="Sundklev Monica" w:date="2023-10-25T10:14:00Z" w:initials="SM">
    <w:p w14:paraId="40DDAACF" w14:textId="400D8F21" w:rsidR="00ED67CF" w:rsidRDefault="00ED67CF">
      <w:pPr>
        <w:pStyle w:val="CommentText"/>
      </w:pPr>
      <w:r>
        <w:rPr>
          <w:rStyle w:val="CommentReference"/>
        </w:rPr>
        <w:annotationRef/>
      </w:r>
      <w:r>
        <w:t>As this is the GL to be revised it is already mentioned.</w:t>
      </w:r>
    </w:p>
  </w:comment>
  <w:comment w:id="233" w:author="Sundklev Monica" w:date="2023-09-19T15:51:00Z" w:initials="SM">
    <w:p w14:paraId="290495F5" w14:textId="19DBDA68" w:rsidR="00ED67CF" w:rsidRDefault="00ED67CF">
      <w:pPr>
        <w:pStyle w:val="CommentText"/>
      </w:pPr>
      <w:r>
        <w:rPr>
          <w:rStyle w:val="CommentReference"/>
        </w:rPr>
        <w:annotationRef/>
      </w:r>
      <w:r>
        <w:t>Move all document in this scope to the top..</w:t>
      </w:r>
    </w:p>
  </w:comment>
  <w:comment w:id="236" w:author="Sundklev Monica" w:date="2023-09-19T16:54:00Z" w:initials="SM">
    <w:p w14:paraId="2A2917F1" w14:textId="5DB62CDF" w:rsidR="00ED67CF" w:rsidRDefault="00ED67CF">
      <w:pPr>
        <w:pStyle w:val="CommentText"/>
      </w:pPr>
      <w:r>
        <w:rPr>
          <w:rStyle w:val="CommentReference"/>
        </w:rPr>
        <w:annotationRef/>
      </w:r>
      <w:r>
        <w:t xml:space="preserve">Suggest changing the text of the columns as the task title seemed to be under the description. </w:t>
      </w:r>
    </w:p>
  </w:comment>
  <w:comment w:id="241" w:author="Sundklev Monica" w:date="2023-09-19T16:32:00Z" w:initials="SM">
    <w:p w14:paraId="07EEDAF7" w14:textId="2AD97525" w:rsidR="00ED67CF" w:rsidRDefault="00ED67CF">
      <w:pPr>
        <w:pStyle w:val="CommentText"/>
      </w:pPr>
      <w:r>
        <w:rPr>
          <w:rStyle w:val="CommentReference"/>
        </w:rPr>
        <w:annotationRef/>
      </w:r>
      <w:r>
        <w:t>Suggest deleting this as it is internal committee information. Should be mentioned in the task register.</w:t>
      </w:r>
    </w:p>
  </w:comment>
  <w:comment w:id="242" w:author="Sundklev Monica" w:date="2023-09-19T17:00:00Z" w:initials="SM">
    <w:p w14:paraId="18CED5E4" w14:textId="07568C01" w:rsidR="00ED67CF" w:rsidRDefault="00ED67CF">
      <w:pPr>
        <w:pStyle w:val="CommentText"/>
      </w:pPr>
      <w:r>
        <w:rPr>
          <w:rStyle w:val="CommentReference"/>
        </w:rPr>
        <w:annotationRef/>
      </w:r>
      <w:r>
        <w:t xml:space="preserve">This is not existing anymore. Not sure what scope the tasks mentioned beneath belong </w:t>
      </w:r>
      <w:r>
        <w:t>to.Could it be S1070.2 Exchange systems?</w:t>
      </w:r>
    </w:p>
  </w:comment>
  <w:comment w:id="244" w:author="Sundklev Monica" w:date="2023-10-25T10:47:00Z" w:initials="SM">
    <w:p w14:paraId="7AB66ADD" w14:textId="5DEAF2D4" w:rsidR="00ED67CF" w:rsidRDefault="00ED67CF">
      <w:pPr>
        <w:pStyle w:val="CommentText"/>
      </w:pPr>
      <w:r>
        <w:rPr>
          <w:rStyle w:val="CommentReference"/>
        </w:rPr>
        <w:annotationRef/>
      </w:r>
      <w:r>
        <w:t>Suggest clarifying the task title.</w:t>
      </w:r>
    </w:p>
  </w:comment>
  <w:comment w:id="246" w:author="Sundklev Monica" w:date="2023-10-25T10:09:00Z" w:initials="SM">
    <w:p w14:paraId="54E33672" w14:textId="0C60DF0A" w:rsidR="00ED67CF" w:rsidRDefault="00ED67CF">
      <w:pPr>
        <w:pStyle w:val="CommentText"/>
      </w:pPr>
      <w:r>
        <w:rPr>
          <w:rStyle w:val="CommentReference"/>
        </w:rPr>
        <w:annotationRef/>
      </w:r>
      <w:r>
        <w:t>Should other committees be involved here as well as for the common GL on cyber security?</w:t>
      </w:r>
      <w:r w:rsidR="00E36FD8">
        <w:t xml:space="preserve"> VTS Committee would like to contribute.</w:t>
      </w:r>
    </w:p>
  </w:comment>
  <w:comment w:id="247" w:author="Sundklev Monica" w:date="2023-10-25T10:11:00Z" w:initials="SM">
    <w:p w14:paraId="78BABFAC" w14:textId="3B28154D" w:rsidR="00ED67CF" w:rsidRDefault="00ED67CF">
      <w:pPr>
        <w:pStyle w:val="CommentText"/>
      </w:pPr>
      <w:r>
        <w:rPr>
          <w:rStyle w:val="CommentReference"/>
        </w:rPr>
        <w:annotationRef/>
      </w:r>
      <w:r>
        <w:t>As this is the GL to be revised it is already mentioned.</w:t>
      </w:r>
    </w:p>
  </w:comment>
  <w:comment w:id="248" w:author="Sundklev Monica" w:date="2023-10-25T10:10:00Z" w:initials="SM">
    <w:p w14:paraId="0BE48B9D" w14:textId="35B59D4E" w:rsidR="00ED67CF" w:rsidRDefault="00ED67CF">
      <w:pPr>
        <w:pStyle w:val="CommentText"/>
      </w:pPr>
      <w:r>
        <w:rPr>
          <w:rStyle w:val="CommentReference"/>
        </w:rPr>
        <w:annotationRef/>
      </w:r>
      <w:r>
        <w:t>As this is the GL to be revised it is already mentioned.</w:t>
      </w:r>
    </w:p>
  </w:comment>
  <w:comment w:id="252" w:author="Sundklev Monica" w:date="2023-10-25T10:12:00Z" w:initials="SM">
    <w:p w14:paraId="0924962D" w14:textId="11EE081B" w:rsidR="00ED67CF" w:rsidRDefault="00ED67CF">
      <w:pPr>
        <w:pStyle w:val="CommentText"/>
      </w:pPr>
      <w:r>
        <w:rPr>
          <w:rStyle w:val="CommentReference"/>
        </w:rPr>
        <w:annotationRef/>
      </w:r>
      <w:r>
        <w:t>As this is the GL to be revised it is already mentioned.</w:t>
      </w:r>
    </w:p>
  </w:comment>
  <w:comment w:id="256" w:author="Sundklev Monica" w:date="2023-09-19T17:04:00Z" w:initials="SM">
    <w:p w14:paraId="5AE3E6E6" w14:textId="10BD1BC5" w:rsidR="00ED67CF" w:rsidRPr="00D53371" w:rsidRDefault="00ED67CF" w:rsidP="00D53371">
      <w:pPr>
        <w:pStyle w:val="CommentText"/>
        <w:rPr>
          <w:rFonts w:ascii="Calibri" w:eastAsia="Batang" w:hAnsi="Calibri" w:cs="Calibri"/>
        </w:rPr>
      </w:pPr>
      <w:r>
        <w:rPr>
          <w:rStyle w:val="CommentReference"/>
        </w:rPr>
        <w:annotationRef/>
      </w:r>
      <w:r>
        <w:t xml:space="preserve">This task should be under S1070.3 </w:t>
      </w:r>
    </w:p>
    <w:p w14:paraId="741DFD4A" w14:textId="07EB287D" w:rsidR="00ED67CF" w:rsidRPr="00D53371" w:rsidRDefault="00ED67CF" w:rsidP="00D53371">
      <w:pPr>
        <w:autoSpaceDE w:val="0"/>
        <w:autoSpaceDN w:val="0"/>
        <w:adjustRightInd w:val="0"/>
        <w:spacing w:line="240" w:lineRule="auto"/>
        <w:rPr>
          <w:rFonts w:ascii="Calibri" w:eastAsia="Batang" w:hAnsi="Calibri" w:cs="Calibri"/>
          <w:color w:val="000000"/>
          <w:sz w:val="22"/>
          <w:lang w:eastAsia="en-GB"/>
        </w:rPr>
      </w:pPr>
      <w:r>
        <w:rPr>
          <w:rFonts w:ascii="Calibri" w:eastAsia="Batang" w:hAnsi="Calibri" w:cs="Calibri"/>
          <w:color w:val="000000"/>
          <w:sz w:val="22"/>
          <w:lang w:eastAsia="en-GB"/>
        </w:rPr>
        <w:t>“</w:t>
      </w:r>
      <w:r w:rsidRPr="00D53371">
        <w:rPr>
          <w:rFonts w:ascii="Calibri" w:eastAsia="Batang" w:hAnsi="Calibri" w:cs="Calibri"/>
          <w:color w:val="000000"/>
          <w:sz w:val="22"/>
          <w:lang w:eastAsia="en-GB"/>
        </w:rPr>
        <w:t xml:space="preserve">Terminology, </w:t>
      </w:r>
      <w:r w:rsidRPr="00D53371">
        <w:rPr>
          <w:rFonts w:ascii="Calibri" w:eastAsia="Batang" w:hAnsi="Calibri" w:cs="Calibri"/>
          <w:color w:val="000000"/>
          <w:sz w:val="22"/>
          <w:lang w:eastAsia="en-GB"/>
        </w:rPr>
        <w:t>symbology and portrayal</w:t>
      </w:r>
      <w:r>
        <w:rPr>
          <w:rFonts w:ascii="Calibri" w:eastAsia="Batang" w:hAnsi="Calibri" w:cs="Calibri"/>
          <w:color w:val="000000"/>
          <w:sz w:val="22"/>
          <w:lang w:eastAsia="en-GB"/>
        </w:rPr>
        <w:t>”.</w:t>
      </w:r>
      <w:r w:rsidRPr="00D53371">
        <w:rPr>
          <w:rFonts w:ascii="Calibri" w:eastAsia="Batang" w:hAnsi="Calibri" w:cs="Calibri"/>
          <w:color w:val="000000"/>
          <w:sz w:val="22"/>
          <w:lang w:eastAsia="en-GB"/>
        </w:rPr>
        <w:t xml:space="preserve"> </w:t>
      </w:r>
    </w:p>
    <w:p w14:paraId="33A9D65B" w14:textId="35C4E399" w:rsidR="00ED67CF" w:rsidRDefault="00ED67CF">
      <w:pPr>
        <w:pStyle w:val="CommentText"/>
      </w:pPr>
      <w:r>
        <w:t xml:space="preserve">But the tasks underneath it should probably be moved elsewhere. Consider moving them (and maybe others as well) to the appropriate scope.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B166A70" w15:done="0"/>
  <w15:commentEx w15:paraId="25BF1D3F" w15:done="0"/>
  <w15:commentEx w15:paraId="30F76B25" w15:done="0"/>
  <w15:commentEx w15:paraId="6FDDDB7A" w15:done="0"/>
  <w15:commentEx w15:paraId="00BD3A49" w15:done="0"/>
  <w15:commentEx w15:paraId="4251E236" w15:done="0"/>
  <w15:commentEx w15:paraId="4005EB97" w15:done="0"/>
  <w15:commentEx w15:paraId="1BF08188" w15:done="0"/>
  <w15:commentEx w15:paraId="08D3A668" w15:done="0"/>
  <w15:commentEx w15:paraId="2A81EDBB" w15:done="0"/>
  <w15:commentEx w15:paraId="6C4F80BD" w15:done="0"/>
  <w15:commentEx w15:paraId="79415A90" w15:done="0"/>
  <w15:commentEx w15:paraId="16F44345" w15:done="0"/>
  <w15:commentEx w15:paraId="2326F9A5" w15:done="0"/>
  <w15:commentEx w15:paraId="7D5C6337" w15:done="0"/>
  <w15:commentEx w15:paraId="15468C79" w15:done="0"/>
  <w15:commentEx w15:paraId="405F329A" w15:done="0"/>
  <w15:commentEx w15:paraId="0AAD7E11" w15:done="0"/>
  <w15:commentEx w15:paraId="7CB67438" w15:done="0"/>
  <w15:commentEx w15:paraId="4CDB367E" w15:done="0"/>
  <w15:commentEx w15:paraId="315CDD68" w15:done="0"/>
  <w15:commentEx w15:paraId="57CCAA6E" w15:done="0"/>
  <w15:commentEx w15:paraId="7C61ECF5" w15:done="0"/>
  <w15:commentEx w15:paraId="40DDAACF" w15:done="0"/>
  <w15:commentEx w15:paraId="290495F5" w15:done="0"/>
  <w15:commentEx w15:paraId="2A2917F1" w15:done="0"/>
  <w15:commentEx w15:paraId="07EEDAF7" w15:done="0"/>
  <w15:commentEx w15:paraId="18CED5E4" w15:done="0"/>
  <w15:commentEx w15:paraId="7AB66ADD" w15:done="0"/>
  <w15:commentEx w15:paraId="54E33672" w15:done="0"/>
  <w15:commentEx w15:paraId="78BABFAC" w15:done="0"/>
  <w15:commentEx w15:paraId="0BE48B9D" w15:done="0"/>
  <w15:commentEx w15:paraId="0924962D" w15:done="0"/>
  <w15:commentEx w15:paraId="33A9D65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166A70" w16cid:durableId="55C7D90E"/>
  <w16cid:commentId w16cid:paraId="25BF1D3F" w16cid:durableId="7C6F8177"/>
  <w16cid:commentId w16cid:paraId="30F76B25" w16cid:durableId="445A8A84"/>
  <w16cid:commentId w16cid:paraId="6FDDDB7A" w16cid:durableId="3B34551A"/>
  <w16cid:commentId w16cid:paraId="00BD3A49" w16cid:durableId="0BA93CEA"/>
  <w16cid:commentId w16cid:paraId="4251E236" w16cid:durableId="00944237"/>
  <w16cid:commentId w16cid:paraId="4005EB97" w16cid:durableId="2AE3A772"/>
  <w16cid:commentId w16cid:paraId="1BF08188" w16cid:durableId="0EB84615"/>
  <w16cid:commentId w16cid:paraId="08D3A668" w16cid:durableId="51540096"/>
  <w16cid:commentId w16cid:paraId="2A81EDBB" w16cid:durableId="6A07461D"/>
  <w16cid:commentId w16cid:paraId="6C4F80BD" w16cid:durableId="7B1AD22D"/>
  <w16cid:commentId w16cid:paraId="79415A90" w16cid:durableId="0F1415EA"/>
  <w16cid:commentId w16cid:paraId="16F44345" w16cid:durableId="50E53F2E"/>
  <w16cid:commentId w16cid:paraId="2326F9A5" w16cid:durableId="0FDAE6AC"/>
  <w16cid:commentId w16cid:paraId="7D5C6337" w16cid:durableId="05F045B8"/>
  <w16cid:commentId w16cid:paraId="15468C79" w16cid:durableId="0EA86992"/>
  <w16cid:commentId w16cid:paraId="405F329A" w16cid:durableId="29ABCABC"/>
  <w16cid:commentId w16cid:paraId="0AAD7E11" w16cid:durableId="50050EF3"/>
  <w16cid:commentId w16cid:paraId="7CB67438" w16cid:durableId="17AA6854"/>
  <w16cid:commentId w16cid:paraId="4CDB367E" w16cid:durableId="6178F671"/>
  <w16cid:commentId w16cid:paraId="315CDD68" w16cid:durableId="57666185"/>
  <w16cid:commentId w16cid:paraId="57CCAA6E" w16cid:durableId="6012A9C1"/>
  <w16cid:commentId w16cid:paraId="7C61ECF5" w16cid:durableId="1315B6D5"/>
  <w16cid:commentId w16cid:paraId="40DDAACF" w16cid:durableId="3E9F6D29"/>
  <w16cid:commentId w16cid:paraId="290495F5" w16cid:durableId="1361CA6A"/>
  <w16cid:commentId w16cid:paraId="2A2917F1" w16cid:durableId="4900E990"/>
  <w16cid:commentId w16cid:paraId="07EEDAF7" w16cid:durableId="2D279042"/>
  <w16cid:commentId w16cid:paraId="18CED5E4" w16cid:durableId="09215F62"/>
  <w16cid:commentId w16cid:paraId="7AB66ADD" w16cid:durableId="579D7829"/>
  <w16cid:commentId w16cid:paraId="54E33672" w16cid:durableId="09B2ACE3"/>
  <w16cid:commentId w16cid:paraId="78BABFAC" w16cid:durableId="1EC7462D"/>
  <w16cid:commentId w16cid:paraId="0BE48B9D" w16cid:durableId="6792234E"/>
  <w16cid:commentId w16cid:paraId="0924962D" w16cid:durableId="3C3E86F1"/>
  <w16cid:commentId w16cid:paraId="33A9D65B" w16cid:durableId="3AA667F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EFC82" w14:textId="77777777" w:rsidR="00ED67CF" w:rsidRDefault="00ED67CF" w:rsidP="00362CD9">
      <w:r>
        <w:separator/>
      </w:r>
    </w:p>
  </w:endnote>
  <w:endnote w:type="continuationSeparator" w:id="0">
    <w:p w14:paraId="639D0F5A" w14:textId="77777777" w:rsidR="00ED67CF" w:rsidRDefault="00ED67CF" w:rsidP="00362CD9">
      <w:r>
        <w:continuationSeparator/>
      </w:r>
    </w:p>
  </w:endnote>
  <w:endnote w:type="continuationNotice" w:id="1">
    <w:p w14:paraId="3B4FB69C" w14:textId="77777777" w:rsidR="00ED67CF" w:rsidRDefault="00ED67C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Batang">
    <w:altName w:val="바탕"/>
    <w:panose1 w:val="02030600000101010101"/>
    <w:charset w:val="81"/>
    <w:family w:val="roman"/>
    <w:pitch w:val="variable"/>
    <w:sig w:usb0="00000000"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518BD" w14:textId="63658BE5" w:rsidR="00ED67CF" w:rsidRDefault="00ED67CF" w:rsidP="007B23D4">
    <w:pPr>
      <w:pStyle w:val="Footer"/>
      <w:spacing w:before="40"/>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sidR="00F71E16">
      <w:rPr>
        <w:caps/>
        <w:noProof/>
        <w:color w:val="4F81BD" w:themeColor="accent1"/>
      </w:rPr>
      <w:t>13</w:t>
    </w:r>
    <w:r>
      <w:rPr>
        <w:caps/>
        <w:noProof/>
        <w:color w:val="4F81BD" w:themeColor="accent1"/>
      </w:rPr>
      <w:fldChar w:fldCharType="end"/>
    </w:r>
  </w:p>
  <w:p w14:paraId="08F0EF88" w14:textId="696D6978" w:rsidR="00ED67CF" w:rsidRPr="00036B9E" w:rsidRDefault="00ED67CF">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2E3AD" w14:textId="77777777" w:rsidR="00ED67CF" w:rsidRDefault="00ED67CF" w:rsidP="00637047">
    <w:pPr>
      <w:pStyle w:val="Footerportrait"/>
    </w:pPr>
    <w:r>
      <w:tab/>
    </w:r>
  </w:p>
  <w:p w14:paraId="3A693EAD" w14:textId="572A4B96" w:rsidR="00ED67CF" w:rsidRPr="00C907DF" w:rsidRDefault="00ED67CF" w:rsidP="00637047">
    <w:pPr>
      <w:pStyle w:val="Footerportrait"/>
    </w:pPr>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F71E16">
      <w:rPr>
        <w:rStyle w:val="PageNumber"/>
        <w:szCs w:val="15"/>
      </w:rPr>
      <w:t>1</w:t>
    </w:r>
    <w:r w:rsidRPr="00C907DF">
      <w:rPr>
        <w:rStyle w:val="PageNumber"/>
        <w:szCs w:val="15"/>
      </w:rPr>
      <w:fldChar w:fldCharType="end"/>
    </w:r>
  </w:p>
  <w:p w14:paraId="72964471" w14:textId="77777777" w:rsidR="00ED67CF" w:rsidRPr="00ED2A8D" w:rsidRDefault="00ED67CF" w:rsidP="00637047">
    <w:pPr>
      <w:pStyle w:val="Footer"/>
    </w:pPr>
  </w:p>
  <w:p w14:paraId="72687741" w14:textId="09CC9BD7" w:rsidR="00ED67CF" w:rsidRDefault="00ED67CF"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2DAEFC" w14:textId="77777777" w:rsidR="00ED67CF" w:rsidRDefault="00ED67CF" w:rsidP="00362CD9">
      <w:r>
        <w:separator/>
      </w:r>
    </w:p>
  </w:footnote>
  <w:footnote w:type="continuationSeparator" w:id="0">
    <w:p w14:paraId="268B57E5" w14:textId="77777777" w:rsidR="00ED67CF" w:rsidRDefault="00ED67CF" w:rsidP="00362CD9">
      <w:r>
        <w:continuationSeparator/>
      </w:r>
    </w:p>
  </w:footnote>
  <w:footnote w:type="continuationNotice" w:id="1">
    <w:p w14:paraId="02EDC3DB" w14:textId="77777777" w:rsidR="00ED67CF" w:rsidRDefault="00ED67CF">
      <w:pPr>
        <w:spacing w:line="240" w:lineRule="auto"/>
      </w:pPr>
    </w:p>
  </w:footnote>
  <w:footnote w:id="2">
    <w:p w14:paraId="35E2AAFE" w14:textId="00DFCA5A" w:rsidR="00ED67CF" w:rsidRPr="00C02DDD" w:rsidRDefault="00ED67CF" w:rsidP="003D7D2D">
      <w:pPr>
        <w:pStyle w:val="FootnoteText"/>
      </w:pPr>
      <w:r w:rsidRPr="00C02DDD">
        <w:footnoteRef/>
      </w:r>
      <w:r>
        <w:t xml:space="preserve"> </w:t>
      </w:r>
      <w:r w:rsidRPr="00C02DDD">
        <w:t>Input document number, to be assigned by the Secretary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302CC" w14:textId="77777777" w:rsidR="00ED67CF" w:rsidRDefault="00ED67CF" w:rsidP="003D7D2D">
    <w:pPr>
      <w:pStyle w:val="Header"/>
      <w:jc w:val="center"/>
    </w:pPr>
    <w:r>
      <w:tab/>
    </w:r>
    <w:r>
      <w:rPr>
        <w:noProof/>
        <w:lang w:val="sv-SE" w:eastAsia="sv-SE"/>
      </w:rPr>
      <w:drawing>
        <wp:anchor distT="0" distB="0" distL="114300" distR="114300" simplePos="0" relativeHeight="251660289" behindDoc="0" locked="0" layoutInCell="1" allowOverlap="1" wp14:anchorId="1731181B" wp14:editId="51769089">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4E4F25A6" w14:textId="3966397C" w:rsidR="00ED67CF" w:rsidRDefault="00ED67CF" w:rsidP="00D036CF">
    <w:pPr>
      <w:pStyle w:val="Header"/>
      <w:tabs>
        <w:tab w:val="left" w:pos="756"/>
      </w:tabs>
    </w:pPr>
    <w:r>
      <w:tab/>
    </w:r>
  </w:p>
  <w:p w14:paraId="4D642D77" w14:textId="77777777" w:rsidR="00ED67CF" w:rsidRDefault="00ED67CF" w:rsidP="003D7D2D">
    <w:pPr>
      <w:pStyle w:val="Header"/>
      <w:jc w:val="center"/>
    </w:pPr>
  </w:p>
  <w:p w14:paraId="29AEA67F" w14:textId="747BB6F6" w:rsidR="00ED67CF" w:rsidRDefault="00ED67CF" w:rsidP="003D7D2D">
    <w:pPr>
      <w:pStyle w:val="Header"/>
      <w:tabs>
        <w:tab w:val="right" w:pos="9638"/>
      </w:tabs>
      <w:spacing w:after="120"/>
    </w:pPr>
    <w:r>
      <w:tab/>
    </w:r>
    <w:r>
      <w:tab/>
    </w:r>
    <w:r>
      <w:rPr>
        <w:rFonts w:ascii="Calibri" w:hAnsi="Calibri"/>
        <w:noProof/>
        <w:lang w:val="sv-SE" w:eastAsia="sv-SE"/>
      </w:rPr>
      <w:drawing>
        <wp:anchor distT="0" distB="0" distL="114300" distR="114300" simplePos="0" relativeHeight="251658241" behindDoc="1" locked="0" layoutInCell="1" allowOverlap="1" wp14:anchorId="5F242BBF" wp14:editId="749D61C9">
          <wp:simplePos x="0" y="0"/>
          <wp:positionH relativeFrom="column">
            <wp:posOffset>9070340</wp:posOffset>
          </wp:positionH>
          <wp:positionV relativeFrom="topMargin">
            <wp:posOffset>271145</wp:posOffset>
          </wp:positionV>
          <wp:extent cx="550800" cy="550800"/>
          <wp:effectExtent l="0" t="0" r="1905" b="1905"/>
          <wp:wrapTight wrapText="bothSides">
            <wp:wrapPolygon edited="0">
              <wp:start x="0" y="0"/>
              <wp:lineTo x="0" y="20927"/>
              <wp:lineTo x="20927" y="20927"/>
              <wp:lineTo x="20927" y="0"/>
              <wp:lineTo x="0" y="0"/>
            </wp:wrapPolygon>
          </wp:wrapTight>
          <wp:docPr id="10" name="Picture 7"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Logo, company name&#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ED67CF" w:rsidRDefault="00ED67CF" w:rsidP="007A395D">
    <w:pPr>
      <w:pStyle w:val="Header"/>
      <w:jc w:val="center"/>
    </w:pPr>
    <w:r>
      <w:rPr>
        <w:noProof/>
        <w:lang w:val="sv-SE" w:eastAsia="sv-SE"/>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1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ED67CF" w:rsidRDefault="00ED67CF" w:rsidP="007A395D">
    <w:pPr>
      <w:pStyle w:val="Header"/>
      <w:jc w:val="center"/>
    </w:pPr>
  </w:p>
  <w:p w14:paraId="43F3C4F1" w14:textId="7B75280B" w:rsidR="00ED67CF" w:rsidRDefault="00ED67CF" w:rsidP="007A395D">
    <w:pPr>
      <w:pStyle w:val="Header"/>
      <w:jc w:val="center"/>
    </w:pPr>
  </w:p>
  <w:p w14:paraId="588E2595" w14:textId="3B8F70A0" w:rsidR="00ED67CF" w:rsidRDefault="00ED67CF" w:rsidP="007A395D">
    <w:pPr>
      <w:pStyle w:val="Header"/>
      <w:jc w:val="center"/>
    </w:pPr>
  </w:p>
  <w:p w14:paraId="08E0810C" w14:textId="77777777" w:rsidR="00ED67CF" w:rsidRDefault="00ED67CF" w:rsidP="007A395D">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0761A" w14:textId="7F8ED562" w:rsidR="00ED67CF" w:rsidRDefault="00ED67CF" w:rsidP="003D7D2D">
    <w:pPr>
      <w:pStyle w:val="Header"/>
      <w:jc w:val="center"/>
    </w:pPr>
    <w:r>
      <w:tab/>
    </w:r>
  </w:p>
  <w:p w14:paraId="14BF7547" w14:textId="77777777" w:rsidR="00ED67CF" w:rsidRDefault="00ED67CF" w:rsidP="00D036CF">
    <w:pPr>
      <w:pStyle w:val="Header"/>
      <w:tabs>
        <w:tab w:val="left" w:pos="756"/>
      </w:tabs>
    </w:pPr>
    <w:r>
      <w:tab/>
    </w:r>
  </w:p>
  <w:p w14:paraId="56FC0E93" w14:textId="54149950" w:rsidR="00ED67CF" w:rsidRDefault="00ED67CF" w:rsidP="003D7D2D">
    <w:pPr>
      <w:pStyle w:val="Header"/>
      <w:tabs>
        <w:tab w:val="right" w:pos="9638"/>
      </w:tabs>
      <w:spacing w:after="120"/>
    </w:pPr>
    <w:r>
      <w:tab/>
    </w:r>
    <w:r>
      <w:tab/>
    </w:r>
    <w:r>
      <w:rPr>
        <w:rFonts w:ascii="Calibri" w:hAnsi="Calibri"/>
        <w:noProof/>
        <w:lang w:val="sv-SE" w:eastAsia="sv-SE"/>
      </w:rPr>
      <w:drawing>
        <wp:anchor distT="0" distB="0" distL="114300" distR="114300" simplePos="0" relativeHeight="251662337" behindDoc="1" locked="0" layoutInCell="1" allowOverlap="1" wp14:anchorId="35909D8C" wp14:editId="07F8E1E6">
          <wp:simplePos x="0" y="0"/>
          <wp:positionH relativeFrom="column">
            <wp:posOffset>9070340</wp:posOffset>
          </wp:positionH>
          <wp:positionV relativeFrom="topMargin">
            <wp:posOffset>271145</wp:posOffset>
          </wp:positionV>
          <wp:extent cx="550800" cy="550800"/>
          <wp:effectExtent l="0" t="0" r="1905" b="1905"/>
          <wp:wrapTight wrapText="bothSides">
            <wp:wrapPolygon edited="0">
              <wp:start x="0" y="0"/>
              <wp:lineTo x="0" y="20927"/>
              <wp:lineTo x="20927" y="20927"/>
              <wp:lineTo x="20927" y="0"/>
              <wp:lineTo x="0" y="0"/>
            </wp:wrapPolygon>
          </wp:wrapTight>
          <wp:docPr id="13" name="Picture 7"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2A2225A"/>
    <w:multiLevelType w:val="hybridMultilevel"/>
    <w:tmpl w:val="5FFCA6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3B18BB"/>
    <w:multiLevelType w:val="hybridMultilevel"/>
    <w:tmpl w:val="0C464A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307D84"/>
    <w:multiLevelType w:val="hybridMultilevel"/>
    <w:tmpl w:val="FC7849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E1272A6"/>
    <w:multiLevelType w:val="hybridMultilevel"/>
    <w:tmpl w:val="530C73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71761D6C"/>
    <w:lvl w:ilvl="0">
      <w:start w:val="1"/>
      <w:numFmt w:val="upperLetter"/>
      <w:pStyle w:val="Annex"/>
      <w:lvlText w:val="ANNEX %1"/>
      <w:lvlJc w:val="left"/>
      <w:pPr>
        <w:ind w:left="893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8"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BE677ED"/>
    <w:multiLevelType w:val="hybridMultilevel"/>
    <w:tmpl w:val="72548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2417268"/>
    <w:multiLevelType w:val="hybridMultilevel"/>
    <w:tmpl w:val="65F87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53052816"/>
    <w:multiLevelType w:val="hybridMultilevel"/>
    <w:tmpl w:val="0E7E7B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15:restartNumberingAfterBreak="0">
    <w:nsid w:val="63F57A4A"/>
    <w:multiLevelType w:val="hybridMultilevel"/>
    <w:tmpl w:val="9B8E2A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9BE7984"/>
    <w:multiLevelType w:val="hybridMultilevel"/>
    <w:tmpl w:val="C30880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1" w15:restartNumberingAfterBreak="0">
    <w:nsid w:val="75200B5C"/>
    <w:multiLevelType w:val="hybridMultilevel"/>
    <w:tmpl w:val="089EEB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564453B"/>
    <w:multiLevelType w:val="hybridMultilevel"/>
    <w:tmpl w:val="55E25B92"/>
    <w:lvl w:ilvl="0" w:tplc="041D000F">
      <w:start w:val="1"/>
      <w:numFmt w:val="decimal"/>
      <w:lvlText w:val="%1."/>
      <w:lvlJc w:val="left"/>
      <w:pPr>
        <w:ind w:left="360" w:hanging="360"/>
      </w:p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33"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83375982">
    <w:abstractNumId w:val="0"/>
  </w:num>
  <w:num w:numId="2" w16cid:durableId="285965034">
    <w:abstractNumId w:val="21"/>
  </w:num>
  <w:num w:numId="3" w16cid:durableId="997534928">
    <w:abstractNumId w:val="4"/>
  </w:num>
  <w:num w:numId="4" w16cid:durableId="1345135366">
    <w:abstractNumId w:val="29"/>
  </w:num>
  <w:num w:numId="5" w16cid:durableId="289673779">
    <w:abstractNumId w:val="18"/>
  </w:num>
  <w:num w:numId="6" w16cid:durableId="1272125392">
    <w:abstractNumId w:val="13"/>
  </w:num>
  <w:num w:numId="7" w16cid:durableId="669674360">
    <w:abstractNumId w:val="26"/>
  </w:num>
  <w:num w:numId="8" w16cid:durableId="1472406960">
    <w:abstractNumId w:val="11"/>
  </w:num>
  <w:num w:numId="9" w16cid:durableId="693649564">
    <w:abstractNumId w:val="23"/>
  </w:num>
  <w:num w:numId="10" w16cid:durableId="1366979036">
    <w:abstractNumId w:val="20"/>
  </w:num>
  <w:num w:numId="11" w16cid:durableId="1782602905">
    <w:abstractNumId w:val="22"/>
  </w:num>
  <w:num w:numId="12" w16cid:durableId="238907035">
    <w:abstractNumId w:val="34"/>
  </w:num>
  <w:num w:numId="13" w16cid:durableId="910578473">
    <w:abstractNumId w:val="7"/>
  </w:num>
  <w:num w:numId="14" w16cid:durableId="856581460">
    <w:abstractNumId w:val="14"/>
  </w:num>
  <w:num w:numId="15" w16cid:durableId="1141580107">
    <w:abstractNumId w:val="8"/>
  </w:num>
  <w:num w:numId="16" w16cid:durableId="1266697460">
    <w:abstractNumId w:val="6"/>
  </w:num>
  <w:num w:numId="17" w16cid:durableId="992371741">
    <w:abstractNumId w:val="12"/>
  </w:num>
  <w:num w:numId="18" w16cid:durableId="677658153">
    <w:abstractNumId w:val="33"/>
  </w:num>
  <w:num w:numId="19" w16cid:durableId="1829442658">
    <w:abstractNumId w:val="9"/>
  </w:num>
  <w:num w:numId="20" w16cid:durableId="1843281866">
    <w:abstractNumId w:val="25"/>
  </w:num>
  <w:num w:numId="21" w16cid:durableId="1734961895">
    <w:abstractNumId w:val="17"/>
  </w:num>
  <w:num w:numId="22" w16cid:durableId="1898008395">
    <w:abstractNumId w:val="30"/>
  </w:num>
  <w:num w:numId="23" w16cid:durableId="1603494341">
    <w:abstractNumId w:val="16"/>
  </w:num>
  <w:num w:numId="24" w16cid:durableId="1379817411">
    <w:abstractNumId w:val="15"/>
  </w:num>
  <w:num w:numId="25" w16cid:durableId="2125266973">
    <w:abstractNumId w:val="10"/>
  </w:num>
  <w:num w:numId="26" w16cid:durableId="971248777">
    <w:abstractNumId w:val="24"/>
  </w:num>
  <w:num w:numId="27" w16cid:durableId="1172792008">
    <w:abstractNumId w:val="1"/>
  </w:num>
  <w:num w:numId="28" w16cid:durableId="400950654">
    <w:abstractNumId w:val="3"/>
  </w:num>
  <w:num w:numId="29" w16cid:durableId="685791608">
    <w:abstractNumId w:val="28"/>
  </w:num>
  <w:num w:numId="30" w16cid:durableId="990596183">
    <w:abstractNumId w:val="5"/>
  </w:num>
  <w:num w:numId="31" w16cid:durableId="1045371051">
    <w:abstractNumId w:val="27"/>
  </w:num>
  <w:num w:numId="32" w16cid:durableId="443157739">
    <w:abstractNumId w:val="31"/>
  </w:num>
  <w:num w:numId="33" w16cid:durableId="1862163707">
    <w:abstractNumId w:val="2"/>
  </w:num>
  <w:num w:numId="34" w16cid:durableId="658385259">
    <w:abstractNumId w:val="19"/>
  </w:num>
  <w:num w:numId="35" w16cid:durableId="931863240">
    <w:abstractNumId w:val="32"/>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undklev Monica">
    <w15:presenceInfo w15:providerId="AD" w15:userId="S-1-5-21-3283961105-4280042972-2780276874-47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hideSpellingErrors/>
  <w:hideGrammaticalErrors/>
  <w:proofState w:spelling="clean"/>
  <w:attachedTemplate r:id="rId1"/>
  <w:doNotTrackFormatting/>
  <w:defaultTabStop w:val="720"/>
  <w:hyphenationZone w:val="425"/>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G3NDKyALLMTM3NjJV0lIJTi4sz8/NACoxMawG5JEB4LQAAAA=="/>
  </w:docVars>
  <w:rsids>
    <w:rsidRoot w:val="00FE5674"/>
    <w:rsid w:val="000005D3"/>
    <w:rsid w:val="0000181B"/>
    <w:rsid w:val="00001A5D"/>
    <w:rsid w:val="000049D8"/>
    <w:rsid w:val="00006176"/>
    <w:rsid w:val="0001467B"/>
    <w:rsid w:val="0002338C"/>
    <w:rsid w:val="00023C9E"/>
    <w:rsid w:val="000264A7"/>
    <w:rsid w:val="00026D6D"/>
    <w:rsid w:val="00030272"/>
    <w:rsid w:val="00031CEE"/>
    <w:rsid w:val="00034707"/>
    <w:rsid w:val="00036B9E"/>
    <w:rsid w:val="00037DF4"/>
    <w:rsid w:val="000400F8"/>
    <w:rsid w:val="0004209A"/>
    <w:rsid w:val="00043612"/>
    <w:rsid w:val="0004700E"/>
    <w:rsid w:val="00053F36"/>
    <w:rsid w:val="00054FC0"/>
    <w:rsid w:val="0005557F"/>
    <w:rsid w:val="00057FCA"/>
    <w:rsid w:val="0006031D"/>
    <w:rsid w:val="00061AAD"/>
    <w:rsid w:val="000627E7"/>
    <w:rsid w:val="000657F3"/>
    <w:rsid w:val="00070C13"/>
    <w:rsid w:val="000715C9"/>
    <w:rsid w:val="0007265D"/>
    <w:rsid w:val="000733CD"/>
    <w:rsid w:val="0008065C"/>
    <w:rsid w:val="00084F33"/>
    <w:rsid w:val="000939A5"/>
    <w:rsid w:val="0009414E"/>
    <w:rsid w:val="000960A9"/>
    <w:rsid w:val="000A1153"/>
    <w:rsid w:val="000A1A94"/>
    <w:rsid w:val="000A2895"/>
    <w:rsid w:val="000A698C"/>
    <w:rsid w:val="000A77A7"/>
    <w:rsid w:val="000B1707"/>
    <w:rsid w:val="000B4987"/>
    <w:rsid w:val="000B6D68"/>
    <w:rsid w:val="000C0C1E"/>
    <w:rsid w:val="000C0C3E"/>
    <w:rsid w:val="000C1B3E"/>
    <w:rsid w:val="000C349E"/>
    <w:rsid w:val="000C774E"/>
    <w:rsid w:val="000D0560"/>
    <w:rsid w:val="000D225E"/>
    <w:rsid w:val="000D58CB"/>
    <w:rsid w:val="000E2B44"/>
    <w:rsid w:val="000E4624"/>
    <w:rsid w:val="000F5173"/>
    <w:rsid w:val="00104A4F"/>
    <w:rsid w:val="00105D2F"/>
    <w:rsid w:val="00110203"/>
    <w:rsid w:val="00110601"/>
    <w:rsid w:val="00110AE7"/>
    <w:rsid w:val="0011117D"/>
    <w:rsid w:val="00115B7E"/>
    <w:rsid w:val="00120778"/>
    <w:rsid w:val="0012123F"/>
    <w:rsid w:val="00122A21"/>
    <w:rsid w:val="001241C8"/>
    <w:rsid w:val="001245C3"/>
    <w:rsid w:val="00131169"/>
    <w:rsid w:val="00132343"/>
    <w:rsid w:val="001326FB"/>
    <w:rsid w:val="00132D25"/>
    <w:rsid w:val="001331D0"/>
    <w:rsid w:val="001335DF"/>
    <w:rsid w:val="00137289"/>
    <w:rsid w:val="00140F45"/>
    <w:rsid w:val="00144997"/>
    <w:rsid w:val="001507D3"/>
    <w:rsid w:val="00151817"/>
    <w:rsid w:val="001548D2"/>
    <w:rsid w:val="00156100"/>
    <w:rsid w:val="00164852"/>
    <w:rsid w:val="00171685"/>
    <w:rsid w:val="00177F4D"/>
    <w:rsid w:val="00180DDA"/>
    <w:rsid w:val="00180F23"/>
    <w:rsid w:val="00183255"/>
    <w:rsid w:val="001A09D6"/>
    <w:rsid w:val="001A1EED"/>
    <w:rsid w:val="001A67BE"/>
    <w:rsid w:val="001B21A2"/>
    <w:rsid w:val="001B2A2D"/>
    <w:rsid w:val="001B44B8"/>
    <w:rsid w:val="001B473A"/>
    <w:rsid w:val="001B737D"/>
    <w:rsid w:val="001B7E2C"/>
    <w:rsid w:val="001C20F4"/>
    <w:rsid w:val="001C23CE"/>
    <w:rsid w:val="001C3A0B"/>
    <w:rsid w:val="001C44A3"/>
    <w:rsid w:val="001C77BB"/>
    <w:rsid w:val="001C7BEA"/>
    <w:rsid w:val="001D3505"/>
    <w:rsid w:val="001D4CF7"/>
    <w:rsid w:val="001D56CD"/>
    <w:rsid w:val="001D788F"/>
    <w:rsid w:val="001E0248"/>
    <w:rsid w:val="001E0E15"/>
    <w:rsid w:val="001E2C11"/>
    <w:rsid w:val="001E471F"/>
    <w:rsid w:val="001E74A6"/>
    <w:rsid w:val="001F36E9"/>
    <w:rsid w:val="001F4F06"/>
    <w:rsid w:val="001F528A"/>
    <w:rsid w:val="001F704E"/>
    <w:rsid w:val="001F76BF"/>
    <w:rsid w:val="00201722"/>
    <w:rsid w:val="0020489C"/>
    <w:rsid w:val="0020509F"/>
    <w:rsid w:val="002125B0"/>
    <w:rsid w:val="002140C9"/>
    <w:rsid w:val="002151C8"/>
    <w:rsid w:val="00221E08"/>
    <w:rsid w:val="0022213D"/>
    <w:rsid w:val="0022476C"/>
    <w:rsid w:val="00237166"/>
    <w:rsid w:val="00237D7C"/>
    <w:rsid w:val="0024304B"/>
    <w:rsid w:val="00243228"/>
    <w:rsid w:val="0024425B"/>
    <w:rsid w:val="00246FF4"/>
    <w:rsid w:val="002473DB"/>
    <w:rsid w:val="00247F91"/>
    <w:rsid w:val="00251483"/>
    <w:rsid w:val="00253634"/>
    <w:rsid w:val="0025552A"/>
    <w:rsid w:val="00255CAA"/>
    <w:rsid w:val="002570AB"/>
    <w:rsid w:val="0025741F"/>
    <w:rsid w:val="00262D5D"/>
    <w:rsid w:val="00264305"/>
    <w:rsid w:val="00265BAC"/>
    <w:rsid w:val="002750B1"/>
    <w:rsid w:val="0028189A"/>
    <w:rsid w:val="0028241A"/>
    <w:rsid w:val="002830DA"/>
    <w:rsid w:val="002857CE"/>
    <w:rsid w:val="00286FEF"/>
    <w:rsid w:val="002921D2"/>
    <w:rsid w:val="00292858"/>
    <w:rsid w:val="00293FEC"/>
    <w:rsid w:val="002943B5"/>
    <w:rsid w:val="002A0346"/>
    <w:rsid w:val="002A0929"/>
    <w:rsid w:val="002A2A96"/>
    <w:rsid w:val="002A4487"/>
    <w:rsid w:val="002A6C4D"/>
    <w:rsid w:val="002B2268"/>
    <w:rsid w:val="002B27CA"/>
    <w:rsid w:val="002B49E9"/>
    <w:rsid w:val="002B72EB"/>
    <w:rsid w:val="002C132C"/>
    <w:rsid w:val="002C5A98"/>
    <w:rsid w:val="002C632E"/>
    <w:rsid w:val="002C6908"/>
    <w:rsid w:val="002D2B50"/>
    <w:rsid w:val="002D3E8B"/>
    <w:rsid w:val="002D4575"/>
    <w:rsid w:val="002D50A6"/>
    <w:rsid w:val="002D5C0C"/>
    <w:rsid w:val="002D7260"/>
    <w:rsid w:val="002D7EB2"/>
    <w:rsid w:val="002E03D1"/>
    <w:rsid w:val="002E2477"/>
    <w:rsid w:val="002E6B74"/>
    <w:rsid w:val="002E6FCA"/>
    <w:rsid w:val="002F095F"/>
    <w:rsid w:val="002F0E2F"/>
    <w:rsid w:val="002F3B1A"/>
    <w:rsid w:val="002F44EE"/>
    <w:rsid w:val="002F4E0F"/>
    <w:rsid w:val="002F7D9A"/>
    <w:rsid w:val="0030144B"/>
    <w:rsid w:val="003019D1"/>
    <w:rsid w:val="00301EA7"/>
    <w:rsid w:val="00305185"/>
    <w:rsid w:val="00306F97"/>
    <w:rsid w:val="0031243B"/>
    <w:rsid w:val="00315744"/>
    <w:rsid w:val="00315B5F"/>
    <w:rsid w:val="00315E58"/>
    <w:rsid w:val="00316633"/>
    <w:rsid w:val="003179C8"/>
    <w:rsid w:val="00320137"/>
    <w:rsid w:val="003202FC"/>
    <w:rsid w:val="00325CF5"/>
    <w:rsid w:val="0033069B"/>
    <w:rsid w:val="003351C4"/>
    <w:rsid w:val="003364E7"/>
    <w:rsid w:val="003413A5"/>
    <w:rsid w:val="00342B3E"/>
    <w:rsid w:val="003436E8"/>
    <w:rsid w:val="00343E2D"/>
    <w:rsid w:val="003446F4"/>
    <w:rsid w:val="00344A59"/>
    <w:rsid w:val="00350C38"/>
    <w:rsid w:val="0035243F"/>
    <w:rsid w:val="00354627"/>
    <w:rsid w:val="003550C6"/>
    <w:rsid w:val="00356CD0"/>
    <w:rsid w:val="00362CD9"/>
    <w:rsid w:val="00363DA0"/>
    <w:rsid w:val="003734CB"/>
    <w:rsid w:val="003761CA"/>
    <w:rsid w:val="00376BB3"/>
    <w:rsid w:val="0038049E"/>
    <w:rsid w:val="00380DAF"/>
    <w:rsid w:val="00384872"/>
    <w:rsid w:val="00384CD1"/>
    <w:rsid w:val="00384DB1"/>
    <w:rsid w:val="003877BC"/>
    <w:rsid w:val="00392872"/>
    <w:rsid w:val="00394372"/>
    <w:rsid w:val="0039726D"/>
    <w:rsid w:val="003972CE"/>
    <w:rsid w:val="003976A7"/>
    <w:rsid w:val="003A024D"/>
    <w:rsid w:val="003A38D5"/>
    <w:rsid w:val="003A3E88"/>
    <w:rsid w:val="003A6116"/>
    <w:rsid w:val="003A6F0E"/>
    <w:rsid w:val="003B2635"/>
    <w:rsid w:val="003B28F5"/>
    <w:rsid w:val="003B37F2"/>
    <w:rsid w:val="003B427A"/>
    <w:rsid w:val="003B7B7D"/>
    <w:rsid w:val="003C28F1"/>
    <w:rsid w:val="003C3A25"/>
    <w:rsid w:val="003C54CB"/>
    <w:rsid w:val="003C7A2A"/>
    <w:rsid w:val="003D0222"/>
    <w:rsid w:val="003D13A6"/>
    <w:rsid w:val="003D25A2"/>
    <w:rsid w:val="003D2B16"/>
    <w:rsid w:val="003D2DC1"/>
    <w:rsid w:val="003D30F1"/>
    <w:rsid w:val="003D69D0"/>
    <w:rsid w:val="003D7D2D"/>
    <w:rsid w:val="003E2BE0"/>
    <w:rsid w:val="003E4A42"/>
    <w:rsid w:val="003E5567"/>
    <w:rsid w:val="003F2918"/>
    <w:rsid w:val="003F430E"/>
    <w:rsid w:val="003F7F10"/>
    <w:rsid w:val="00403202"/>
    <w:rsid w:val="00405732"/>
    <w:rsid w:val="0041088C"/>
    <w:rsid w:val="00411235"/>
    <w:rsid w:val="0041173A"/>
    <w:rsid w:val="0041230E"/>
    <w:rsid w:val="00413736"/>
    <w:rsid w:val="00420A38"/>
    <w:rsid w:val="00426DB3"/>
    <w:rsid w:val="004274D6"/>
    <w:rsid w:val="00427DED"/>
    <w:rsid w:val="00430178"/>
    <w:rsid w:val="00431933"/>
    <w:rsid w:val="00431B19"/>
    <w:rsid w:val="004366CC"/>
    <w:rsid w:val="004422A6"/>
    <w:rsid w:val="0044251B"/>
    <w:rsid w:val="0045074F"/>
    <w:rsid w:val="00450F85"/>
    <w:rsid w:val="004520D4"/>
    <w:rsid w:val="004533B7"/>
    <w:rsid w:val="00456BBF"/>
    <w:rsid w:val="00457AE2"/>
    <w:rsid w:val="00462D9F"/>
    <w:rsid w:val="004661AD"/>
    <w:rsid w:val="00466250"/>
    <w:rsid w:val="004702B1"/>
    <w:rsid w:val="00474C26"/>
    <w:rsid w:val="00476C07"/>
    <w:rsid w:val="004805E4"/>
    <w:rsid w:val="00480FEE"/>
    <w:rsid w:val="00483181"/>
    <w:rsid w:val="00483FBF"/>
    <w:rsid w:val="004860E7"/>
    <w:rsid w:val="00486BEA"/>
    <w:rsid w:val="0049346C"/>
    <w:rsid w:val="004953EA"/>
    <w:rsid w:val="004A14C4"/>
    <w:rsid w:val="004A3258"/>
    <w:rsid w:val="004A5BB7"/>
    <w:rsid w:val="004A72C3"/>
    <w:rsid w:val="004A758F"/>
    <w:rsid w:val="004B2532"/>
    <w:rsid w:val="004B4341"/>
    <w:rsid w:val="004B4BF0"/>
    <w:rsid w:val="004B65AF"/>
    <w:rsid w:val="004B6BF0"/>
    <w:rsid w:val="004B6E37"/>
    <w:rsid w:val="004B72B5"/>
    <w:rsid w:val="004C0401"/>
    <w:rsid w:val="004C262D"/>
    <w:rsid w:val="004C3763"/>
    <w:rsid w:val="004C66C9"/>
    <w:rsid w:val="004D0218"/>
    <w:rsid w:val="004D02DD"/>
    <w:rsid w:val="004D1B66"/>
    <w:rsid w:val="004D1D85"/>
    <w:rsid w:val="004D3C3A"/>
    <w:rsid w:val="004D4090"/>
    <w:rsid w:val="004D59B3"/>
    <w:rsid w:val="004D5CFA"/>
    <w:rsid w:val="004D7805"/>
    <w:rsid w:val="004E0B16"/>
    <w:rsid w:val="004E1CD1"/>
    <w:rsid w:val="004F0AC6"/>
    <w:rsid w:val="004F4679"/>
    <w:rsid w:val="004F5A26"/>
    <w:rsid w:val="004F7616"/>
    <w:rsid w:val="0050568C"/>
    <w:rsid w:val="0050690E"/>
    <w:rsid w:val="0051057A"/>
    <w:rsid w:val="005107EB"/>
    <w:rsid w:val="005117FC"/>
    <w:rsid w:val="00512FCB"/>
    <w:rsid w:val="00516350"/>
    <w:rsid w:val="0051675D"/>
    <w:rsid w:val="00521345"/>
    <w:rsid w:val="00521DDD"/>
    <w:rsid w:val="00526DF0"/>
    <w:rsid w:val="00533368"/>
    <w:rsid w:val="00533B11"/>
    <w:rsid w:val="00535401"/>
    <w:rsid w:val="0053634D"/>
    <w:rsid w:val="00542523"/>
    <w:rsid w:val="005442D9"/>
    <w:rsid w:val="00545CC4"/>
    <w:rsid w:val="00547A32"/>
    <w:rsid w:val="00551FFF"/>
    <w:rsid w:val="00553A5A"/>
    <w:rsid w:val="00553B79"/>
    <w:rsid w:val="00553F6D"/>
    <w:rsid w:val="00556D27"/>
    <w:rsid w:val="005607A2"/>
    <w:rsid w:val="00561550"/>
    <w:rsid w:val="00564964"/>
    <w:rsid w:val="0056583B"/>
    <w:rsid w:val="00566FAF"/>
    <w:rsid w:val="00571951"/>
    <w:rsid w:val="0057198B"/>
    <w:rsid w:val="00573CFE"/>
    <w:rsid w:val="0057704D"/>
    <w:rsid w:val="00581D09"/>
    <w:rsid w:val="005844C5"/>
    <w:rsid w:val="00584EA4"/>
    <w:rsid w:val="005852E7"/>
    <w:rsid w:val="00585559"/>
    <w:rsid w:val="0059047D"/>
    <w:rsid w:val="005932E0"/>
    <w:rsid w:val="00594641"/>
    <w:rsid w:val="005969F2"/>
    <w:rsid w:val="0059753B"/>
    <w:rsid w:val="00597FAE"/>
    <w:rsid w:val="005A0B02"/>
    <w:rsid w:val="005A46BA"/>
    <w:rsid w:val="005A56A3"/>
    <w:rsid w:val="005A5B80"/>
    <w:rsid w:val="005B0023"/>
    <w:rsid w:val="005B26F6"/>
    <w:rsid w:val="005B32A3"/>
    <w:rsid w:val="005B3BE8"/>
    <w:rsid w:val="005C0D44"/>
    <w:rsid w:val="005C266F"/>
    <w:rsid w:val="005C566C"/>
    <w:rsid w:val="005C5940"/>
    <w:rsid w:val="005C7B53"/>
    <w:rsid w:val="005C7E69"/>
    <w:rsid w:val="005D6E2F"/>
    <w:rsid w:val="005D7125"/>
    <w:rsid w:val="005D763D"/>
    <w:rsid w:val="005E262D"/>
    <w:rsid w:val="005F23D3"/>
    <w:rsid w:val="005F426E"/>
    <w:rsid w:val="005F4451"/>
    <w:rsid w:val="005F4D84"/>
    <w:rsid w:val="005F7E20"/>
    <w:rsid w:val="00600912"/>
    <w:rsid w:val="00601395"/>
    <w:rsid w:val="00605E43"/>
    <w:rsid w:val="00613EEE"/>
    <w:rsid w:val="006153BB"/>
    <w:rsid w:val="00620494"/>
    <w:rsid w:val="00625881"/>
    <w:rsid w:val="00626165"/>
    <w:rsid w:val="00631BF7"/>
    <w:rsid w:val="0063405E"/>
    <w:rsid w:val="0063526E"/>
    <w:rsid w:val="00635ADD"/>
    <w:rsid w:val="00637047"/>
    <w:rsid w:val="00637299"/>
    <w:rsid w:val="00637B8A"/>
    <w:rsid w:val="00641AE7"/>
    <w:rsid w:val="006424FF"/>
    <w:rsid w:val="00654429"/>
    <w:rsid w:val="006604C6"/>
    <w:rsid w:val="00662D7B"/>
    <w:rsid w:val="00663ED9"/>
    <w:rsid w:val="006652C3"/>
    <w:rsid w:val="006654E1"/>
    <w:rsid w:val="006666AF"/>
    <w:rsid w:val="0067370E"/>
    <w:rsid w:val="0067716C"/>
    <w:rsid w:val="00677203"/>
    <w:rsid w:val="00677EE0"/>
    <w:rsid w:val="00682BA5"/>
    <w:rsid w:val="00682BF4"/>
    <w:rsid w:val="00685DD8"/>
    <w:rsid w:val="00690352"/>
    <w:rsid w:val="00691978"/>
    <w:rsid w:val="00691C5F"/>
    <w:rsid w:val="00691FD0"/>
    <w:rsid w:val="00692148"/>
    <w:rsid w:val="006A0EA8"/>
    <w:rsid w:val="006A1A1E"/>
    <w:rsid w:val="006A2B13"/>
    <w:rsid w:val="006A40D9"/>
    <w:rsid w:val="006A6889"/>
    <w:rsid w:val="006B72E4"/>
    <w:rsid w:val="006C1743"/>
    <w:rsid w:val="006C1DB2"/>
    <w:rsid w:val="006C36C1"/>
    <w:rsid w:val="006C43D4"/>
    <w:rsid w:val="006C5948"/>
    <w:rsid w:val="006C6E22"/>
    <w:rsid w:val="006D1899"/>
    <w:rsid w:val="006D1F60"/>
    <w:rsid w:val="006D371E"/>
    <w:rsid w:val="006D49AD"/>
    <w:rsid w:val="006D4BD9"/>
    <w:rsid w:val="006E2112"/>
    <w:rsid w:val="006E2121"/>
    <w:rsid w:val="006E3B2B"/>
    <w:rsid w:val="006E5CFC"/>
    <w:rsid w:val="006E6180"/>
    <w:rsid w:val="006F15E0"/>
    <w:rsid w:val="006F2A74"/>
    <w:rsid w:val="006F52D4"/>
    <w:rsid w:val="007011F6"/>
    <w:rsid w:val="007029E4"/>
    <w:rsid w:val="00706105"/>
    <w:rsid w:val="00710CA7"/>
    <w:rsid w:val="007115AC"/>
    <w:rsid w:val="007118F5"/>
    <w:rsid w:val="00712AA4"/>
    <w:rsid w:val="007146C2"/>
    <w:rsid w:val="007146C4"/>
    <w:rsid w:val="007153BD"/>
    <w:rsid w:val="00721AA1"/>
    <w:rsid w:val="00724B67"/>
    <w:rsid w:val="007270ED"/>
    <w:rsid w:val="00731E28"/>
    <w:rsid w:val="00740CA0"/>
    <w:rsid w:val="00746EAC"/>
    <w:rsid w:val="0074738C"/>
    <w:rsid w:val="0075016E"/>
    <w:rsid w:val="007547F8"/>
    <w:rsid w:val="00754D66"/>
    <w:rsid w:val="00757EB0"/>
    <w:rsid w:val="00760CBD"/>
    <w:rsid w:val="0076299A"/>
    <w:rsid w:val="0076376B"/>
    <w:rsid w:val="00765622"/>
    <w:rsid w:val="00766EC0"/>
    <w:rsid w:val="007675BD"/>
    <w:rsid w:val="0077070E"/>
    <w:rsid w:val="00770B6C"/>
    <w:rsid w:val="00774730"/>
    <w:rsid w:val="00780CE6"/>
    <w:rsid w:val="0078337A"/>
    <w:rsid w:val="007834DB"/>
    <w:rsid w:val="00783FEA"/>
    <w:rsid w:val="00784443"/>
    <w:rsid w:val="00784477"/>
    <w:rsid w:val="00791083"/>
    <w:rsid w:val="007926DC"/>
    <w:rsid w:val="007966D2"/>
    <w:rsid w:val="007A05F5"/>
    <w:rsid w:val="007A0820"/>
    <w:rsid w:val="007A0950"/>
    <w:rsid w:val="007A2B2D"/>
    <w:rsid w:val="007A395D"/>
    <w:rsid w:val="007A57D5"/>
    <w:rsid w:val="007B1933"/>
    <w:rsid w:val="007B23D4"/>
    <w:rsid w:val="007B3D48"/>
    <w:rsid w:val="007B5A1D"/>
    <w:rsid w:val="007C346C"/>
    <w:rsid w:val="007D180E"/>
    <w:rsid w:val="007D5B07"/>
    <w:rsid w:val="007D63E3"/>
    <w:rsid w:val="007E5344"/>
    <w:rsid w:val="007F08B9"/>
    <w:rsid w:val="007F5D79"/>
    <w:rsid w:val="0080294B"/>
    <w:rsid w:val="008039F6"/>
    <w:rsid w:val="008047DB"/>
    <w:rsid w:val="008113E8"/>
    <w:rsid w:val="00816491"/>
    <w:rsid w:val="00824169"/>
    <w:rsid w:val="00824213"/>
    <w:rsid w:val="0082480E"/>
    <w:rsid w:val="00830EE2"/>
    <w:rsid w:val="008316F7"/>
    <w:rsid w:val="00836329"/>
    <w:rsid w:val="00844977"/>
    <w:rsid w:val="00850293"/>
    <w:rsid w:val="00851373"/>
    <w:rsid w:val="00851BA6"/>
    <w:rsid w:val="0085654D"/>
    <w:rsid w:val="00861160"/>
    <w:rsid w:val="00861801"/>
    <w:rsid w:val="0086654F"/>
    <w:rsid w:val="00867D2D"/>
    <w:rsid w:val="008702A8"/>
    <w:rsid w:val="0087239B"/>
    <w:rsid w:val="0087266D"/>
    <w:rsid w:val="00885452"/>
    <w:rsid w:val="00886C10"/>
    <w:rsid w:val="00892CA4"/>
    <w:rsid w:val="00894E72"/>
    <w:rsid w:val="0089550B"/>
    <w:rsid w:val="008960F0"/>
    <w:rsid w:val="008A2F73"/>
    <w:rsid w:val="008A356F"/>
    <w:rsid w:val="008A3ECA"/>
    <w:rsid w:val="008A4624"/>
    <w:rsid w:val="008A4653"/>
    <w:rsid w:val="008A4717"/>
    <w:rsid w:val="008A50CC"/>
    <w:rsid w:val="008A59D2"/>
    <w:rsid w:val="008B67E3"/>
    <w:rsid w:val="008D1694"/>
    <w:rsid w:val="008D25D3"/>
    <w:rsid w:val="008D36E3"/>
    <w:rsid w:val="008D51EA"/>
    <w:rsid w:val="008D79CB"/>
    <w:rsid w:val="008E09C8"/>
    <w:rsid w:val="008E2538"/>
    <w:rsid w:val="008E28CC"/>
    <w:rsid w:val="008E309B"/>
    <w:rsid w:val="008F07BC"/>
    <w:rsid w:val="008F72A6"/>
    <w:rsid w:val="009004F9"/>
    <w:rsid w:val="00900940"/>
    <w:rsid w:val="00900A92"/>
    <w:rsid w:val="00900CD1"/>
    <w:rsid w:val="009029A4"/>
    <w:rsid w:val="00904066"/>
    <w:rsid w:val="00904511"/>
    <w:rsid w:val="009064F9"/>
    <w:rsid w:val="009067E4"/>
    <w:rsid w:val="009074AF"/>
    <w:rsid w:val="00907CFD"/>
    <w:rsid w:val="00911777"/>
    <w:rsid w:val="00912A09"/>
    <w:rsid w:val="0091436A"/>
    <w:rsid w:val="00916004"/>
    <w:rsid w:val="00916FA6"/>
    <w:rsid w:val="009179A4"/>
    <w:rsid w:val="00917A69"/>
    <w:rsid w:val="009206BC"/>
    <w:rsid w:val="00920789"/>
    <w:rsid w:val="00920998"/>
    <w:rsid w:val="00921B12"/>
    <w:rsid w:val="00922F99"/>
    <w:rsid w:val="0092692B"/>
    <w:rsid w:val="00931334"/>
    <w:rsid w:val="009322AF"/>
    <w:rsid w:val="009334D4"/>
    <w:rsid w:val="0093505D"/>
    <w:rsid w:val="0094119A"/>
    <w:rsid w:val="009436CA"/>
    <w:rsid w:val="00943E9C"/>
    <w:rsid w:val="0094495D"/>
    <w:rsid w:val="00947B78"/>
    <w:rsid w:val="00947E65"/>
    <w:rsid w:val="00950662"/>
    <w:rsid w:val="00951008"/>
    <w:rsid w:val="00953F4D"/>
    <w:rsid w:val="009565DA"/>
    <w:rsid w:val="009574D4"/>
    <w:rsid w:val="00960BB8"/>
    <w:rsid w:val="00960C86"/>
    <w:rsid w:val="00960EE3"/>
    <w:rsid w:val="00962B19"/>
    <w:rsid w:val="00964771"/>
    <w:rsid w:val="00964F5C"/>
    <w:rsid w:val="009655A3"/>
    <w:rsid w:val="00973B57"/>
    <w:rsid w:val="00974357"/>
    <w:rsid w:val="00976522"/>
    <w:rsid w:val="009831C0"/>
    <w:rsid w:val="009849FE"/>
    <w:rsid w:val="009874F9"/>
    <w:rsid w:val="009912CC"/>
    <w:rsid w:val="0099161D"/>
    <w:rsid w:val="00991EEA"/>
    <w:rsid w:val="009947BD"/>
    <w:rsid w:val="00995EB2"/>
    <w:rsid w:val="00997E65"/>
    <w:rsid w:val="00997EE9"/>
    <w:rsid w:val="009A2FF4"/>
    <w:rsid w:val="009A3017"/>
    <w:rsid w:val="009A48D6"/>
    <w:rsid w:val="009A6BA3"/>
    <w:rsid w:val="009B1317"/>
    <w:rsid w:val="009B155C"/>
    <w:rsid w:val="009B3BCF"/>
    <w:rsid w:val="009B45F2"/>
    <w:rsid w:val="009B52C5"/>
    <w:rsid w:val="009B6111"/>
    <w:rsid w:val="009C3DAF"/>
    <w:rsid w:val="009C4457"/>
    <w:rsid w:val="009C5F41"/>
    <w:rsid w:val="009C6D22"/>
    <w:rsid w:val="009D683E"/>
    <w:rsid w:val="009D7DBE"/>
    <w:rsid w:val="009E0B75"/>
    <w:rsid w:val="009E375D"/>
    <w:rsid w:val="009E5C0B"/>
    <w:rsid w:val="009E66B5"/>
    <w:rsid w:val="009F5A8C"/>
    <w:rsid w:val="009F70F4"/>
    <w:rsid w:val="00A01B17"/>
    <w:rsid w:val="00A026AE"/>
    <w:rsid w:val="00A0389B"/>
    <w:rsid w:val="00A0424B"/>
    <w:rsid w:val="00A0602D"/>
    <w:rsid w:val="00A11517"/>
    <w:rsid w:val="00A12C53"/>
    <w:rsid w:val="00A22525"/>
    <w:rsid w:val="00A23AC1"/>
    <w:rsid w:val="00A23BCA"/>
    <w:rsid w:val="00A26017"/>
    <w:rsid w:val="00A31B8A"/>
    <w:rsid w:val="00A341C0"/>
    <w:rsid w:val="00A34529"/>
    <w:rsid w:val="00A34561"/>
    <w:rsid w:val="00A41D19"/>
    <w:rsid w:val="00A446C9"/>
    <w:rsid w:val="00A45BD9"/>
    <w:rsid w:val="00A4653D"/>
    <w:rsid w:val="00A46752"/>
    <w:rsid w:val="00A46BE0"/>
    <w:rsid w:val="00A47606"/>
    <w:rsid w:val="00A5510D"/>
    <w:rsid w:val="00A56C33"/>
    <w:rsid w:val="00A635D6"/>
    <w:rsid w:val="00A70CC9"/>
    <w:rsid w:val="00A72757"/>
    <w:rsid w:val="00A728D6"/>
    <w:rsid w:val="00A73F85"/>
    <w:rsid w:val="00A7741F"/>
    <w:rsid w:val="00A77DFE"/>
    <w:rsid w:val="00A800A9"/>
    <w:rsid w:val="00A81CF3"/>
    <w:rsid w:val="00A8207C"/>
    <w:rsid w:val="00A82CDD"/>
    <w:rsid w:val="00A838EF"/>
    <w:rsid w:val="00A839D0"/>
    <w:rsid w:val="00A83AC5"/>
    <w:rsid w:val="00A84B00"/>
    <w:rsid w:val="00A8553A"/>
    <w:rsid w:val="00A91742"/>
    <w:rsid w:val="00A93AED"/>
    <w:rsid w:val="00AA1105"/>
    <w:rsid w:val="00AA4821"/>
    <w:rsid w:val="00AB5032"/>
    <w:rsid w:val="00AB5DEE"/>
    <w:rsid w:val="00AC1759"/>
    <w:rsid w:val="00AC4826"/>
    <w:rsid w:val="00AD044B"/>
    <w:rsid w:val="00AD5A57"/>
    <w:rsid w:val="00AD6BF6"/>
    <w:rsid w:val="00AD6EFB"/>
    <w:rsid w:val="00AD784E"/>
    <w:rsid w:val="00AD7C1E"/>
    <w:rsid w:val="00AE1319"/>
    <w:rsid w:val="00AE17B7"/>
    <w:rsid w:val="00AE1840"/>
    <w:rsid w:val="00AE34BB"/>
    <w:rsid w:val="00AE5526"/>
    <w:rsid w:val="00AE69A5"/>
    <w:rsid w:val="00AE6A1D"/>
    <w:rsid w:val="00AF3B03"/>
    <w:rsid w:val="00B0084A"/>
    <w:rsid w:val="00B03ABB"/>
    <w:rsid w:val="00B042BF"/>
    <w:rsid w:val="00B0520E"/>
    <w:rsid w:val="00B07DAA"/>
    <w:rsid w:val="00B10788"/>
    <w:rsid w:val="00B11791"/>
    <w:rsid w:val="00B12262"/>
    <w:rsid w:val="00B14F73"/>
    <w:rsid w:val="00B15C64"/>
    <w:rsid w:val="00B166B9"/>
    <w:rsid w:val="00B17F8C"/>
    <w:rsid w:val="00B20436"/>
    <w:rsid w:val="00B21E0F"/>
    <w:rsid w:val="00B226F2"/>
    <w:rsid w:val="00B23C3F"/>
    <w:rsid w:val="00B274DF"/>
    <w:rsid w:val="00B32DD5"/>
    <w:rsid w:val="00B351F6"/>
    <w:rsid w:val="00B52483"/>
    <w:rsid w:val="00B56BDF"/>
    <w:rsid w:val="00B56BEB"/>
    <w:rsid w:val="00B5798B"/>
    <w:rsid w:val="00B61A1C"/>
    <w:rsid w:val="00B629AC"/>
    <w:rsid w:val="00B62FE2"/>
    <w:rsid w:val="00B65631"/>
    <w:rsid w:val="00B65812"/>
    <w:rsid w:val="00B661C7"/>
    <w:rsid w:val="00B713F5"/>
    <w:rsid w:val="00B73740"/>
    <w:rsid w:val="00B76108"/>
    <w:rsid w:val="00B764DA"/>
    <w:rsid w:val="00B76E91"/>
    <w:rsid w:val="00B77068"/>
    <w:rsid w:val="00B80530"/>
    <w:rsid w:val="00B80DFC"/>
    <w:rsid w:val="00B83018"/>
    <w:rsid w:val="00B83E81"/>
    <w:rsid w:val="00B8559F"/>
    <w:rsid w:val="00B8568B"/>
    <w:rsid w:val="00B85CD6"/>
    <w:rsid w:val="00B87C33"/>
    <w:rsid w:val="00B90A27"/>
    <w:rsid w:val="00B9232F"/>
    <w:rsid w:val="00B937E1"/>
    <w:rsid w:val="00B93C77"/>
    <w:rsid w:val="00B94C32"/>
    <w:rsid w:val="00B9554D"/>
    <w:rsid w:val="00BA0524"/>
    <w:rsid w:val="00BA40D4"/>
    <w:rsid w:val="00BA4DA9"/>
    <w:rsid w:val="00BA656B"/>
    <w:rsid w:val="00BA7E31"/>
    <w:rsid w:val="00BB0F97"/>
    <w:rsid w:val="00BB18FD"/>
    <w:rsid w:val="00BB2B9F"/>
    <w:rsid w:val="00BB2E0A"/>
    <w:rsid w:val="00BB3900"/>
    <w:rsid w:val="00BB61B0"/>
    <w:rsid w:val="00BB691F"/>
    <w:rsid w:val="00BB7D9E"/>
    <w:rsid w:val="00BC1048"/>
    <w:rsid w:val="00BC2334"/>
    <w:rsid w:val="00BC253C"/>
    <w:rsid w:val="00BC5275"/>
    <w:rsid w:val="00BC6183"/>
    <w:rsid w:val="00BD067A"/>
    <w:rsid w:val="00BD0B0A"/>
    <w:rsid w:val="00BD3CB8"/>
    <w:rsid w:val="00BD4AC8"/>
    <w:rsid w:val="00BD4E6F"/>
    <w:rsid w:val="00BE0941"/>
    <w:rsid w:val="00BE1B3F"/>
    <w:rsid w:val="00BE3279"/>
    <w:rsid w:val="00BE4C48"/>
    <w:rsid w:val="00BE6969"/>
    <w:rsid w:val="00BE700D"/>
    <w:rsid w:val="00BF32F0"/>
    <w:rsid w:val="00BF4DCE"/>
    <w:rsid w:val="00BF51BF"/>
    <w:rsid w:val="00BF5F8C"/>
    <w:rsid w:val="00C005B1"/>
    <w:rsid w:val="00C00F4D"/>
    <w:rsid w:val="00C012AD"/>
    <w:rsid w:val="00C02DDD"/>
    <w:rsid w:val="00C05CE5"/>
    <w:rsid w:val="00C071A6"/>
    <w:rsid w:val="00C1014F"/>
    <w:rsid w:val="00C1343E"/>
    <w:rsid w:val="00C17BA2"/>
    <w:rsid w:val="00C247EA"/>
    <w:rsid w:val="00C3076B"/>
    <w:rsid w:val="00C35279"/>
    <w:rsid w:val="00C36FD9"/>
    <w:rsid w:val="00C426EB"/>
    <w:rsid w:val="00C42E28"/>
    <w:rsid w:val="00C43498"/>
    <w:rsid w:val="00C4651B"/>
    <w:rsid w:val="00C4768A"/>
    <w:rsid w:val="00C52A4D"/>
    <w:rsid w:val="00C53398"/>
    <w:rsid w:val="00C6171E"/>
    <w:rsid w:val="00C61C76"/>
    <w:rsid w:val="00C6473D"/>
    <w:rsid w:val="00C655DA"/>
    <w:rsid w:val="00C65840"/>
    <w:rsid w:val="00C70780"/>
    <w:rsid w:val="00C71AAF"/>
    <w:rsid w:val="00C73633"/>
    <w:rsid w:val="00C74064"/>
    <w:rsid w:val="00C8044B"/>
    <w:rsid w:val="00C83E77"/>
    <w:rsid w:val="00C865DF"/>
    <w:rsid w:val="00C870C6"/>
    <w:rsid w:val="00C90173"/>
    <w:rsid w:val="00C91292"/>
    <w:rsid w:val="00C94FF3"/>
    <w:rsid w:val="00CA3922"/>
    <w:rsid w:val="00CA4D17"/>
    <w:rsid w:val="00CA6F2C"/>
    <w:rsid w:val="00CA7458"/>
    <w:rsid w:val="00CB0C18"/>
    <w:rsid w:val="00CB1789"/>
    <w:rsid w:val="00CB313C"/>
    <w:rsid w:val="00CB4B32"/>
    <w:rsid w:val="00CB64E0"/>
    <w:rsid w:val="00CC2BB6"/>
    <w:rsid w:val="00CC388B"/>
    <w:rsid w:val="00CC5743"/>
    <w:rsid w:val="00CC79CE"/>
    <w:rsid w:val="00CD5F85"/>
    <w:rsid w:val="00CD6053"/>
    <w:rsid w:val="00CE4B45"/>
    <w:rsid w:val="00CF1871"/>
    <w:rsid w:val="00CF1AFD"/>
    <w:rsid w:val="00CF3995"/>
    <w:rsid w:val="00CF6157"/>
    <w:rsid w:val="00D019CE"/>
    <w:rsid w:val="00D01F5B"/>
    <w:rsid w:val="00D03115"/>
    <w:rsid w:val="00D0341B"/>
    <w:rsid w:val="00D036CF"/>
    <w:rsid w:val="00D043C0"/>
    <w:rsid w:val="00D05CDA"/>
    <w:rsid w:val="00D0620F"/>
    <w:rsid w:val="00D07691"/>
    <w:rsid w:val="00D1133E"/>
    <w:rsid w:val="00D11AD9"/>
    <w:rsid w:val="00D14032"/>
    <w:rsid w:val="00D15D03"/>
    <w:rsid w:val="00D17A34"/>
    <w:rsid w:val="00D211B7"/>
    <w:rsid w:val="00D21D49"/>
    <w:rsid w:val="00D22084"/>
    <w:rsid w:val="00D26628"/>
    <w:rsid w:val="00D3110D"/>
    <w:rsid w:val="00D32BC9"/>
    <w:rsid w:val="00D332B3"/>
    <w:rsid w:val="00D3451D"/>
    <w:rsid w:val="00D35959"/>
    <w:rsid w:val="00D36A17"/>
    <w:rsid w:val="00D371DF"/>
    <w:rsid w:val="00D37B61"/>
    <w:rsid w:val="00D41FCC"/>
    <w:rsid w:val="00D423E5"/>
    <w:rsid w:val="00D43E4E"/>
    <w:rsid w:val="00D45B81"/>
    <w:rsid w:val="00D466BA"/>
    <w:rsid w:val="00D46A7E"/>
    <w:rsid w:val="00D47C6D"/>
    <w:rsid w:val="00D5073C"/>
    <w:rsid w:val="00D53371"/>
    <w:rsid w:val="00D55207"/>
    <w:rsid w:val="00D60825"/>
    <w:rsid w:val="00D62B85"/>
    <w:rsid w:val="00D65069"/>
    <w:rsid w:val="00D66946"/>
    <w:rsid w:val="00D7005E"/>
    <w:rsid w:val="00D743C1"/>
    <w:rsid w:val="00D758B9"/>
    <w:rsid w:val="00D75A96"/>
    <w:rsid w:val="00D76E79"/>
    <w:rsid w:val="00D775A0"/>
    <w:rsid w:val="00D77EAE"/>
    <w:rsid w:val="00D81801"/>
    <w:rsid w:val="00D92392"/>
    <w:rsid w:val="00D92B45"/>
    <w:rsid w:val="00D95962"/>
    <w:rsid w:val="00D96F55"/>
    <w:rsid w:val="00DA2847"/>
    <w:rsid w:val="00DB1B28"/>
    <w:rsid w:val="00DB1FB4"/>
    <w:rsid w:val="00DB3B15"/>
    <w:rsid w:val="00DB4926"/>
    <w:rsid w:val="00DB59B2"/>
    <w:rsid w:val="00DC389B"/>
    <w:rsid w:val="00DC5645"/>
    <w:rsid w:val="00DD0347"/>
    <w:rsid w:val="00DD5F80"/>
    <w:rsid w:val="00DE1878"/>
    <w:rsid w:val="00DE2FEE"/>
    <w:rsid w:val="00DE4D78"/>
    <w:rsid w:val="00DE7133"/>
    <w:rsid w:val="00DE7190"/>
    <w:rsid w:val="00DF0988"/>
    <w:rsid w:val="00E006E8"/>
    <w:rsid w:val="00E00BE9"/>
    <w:rsid w:val="00E02084"/>
    <w:rsid w:val="00E03E9A"/>
    <w:rsid w:val="00E04761"/>
    <w:rsid w:val="00E076BB"/>
    <w:rsid w:val="00E10F21"/>
    <w:rsid w:val="00E12572"/>
    <w:rsid w:val="00E126ED"/>
    <w:rsid w:val="00E13209"/>
    <w:rsid w:val="00E22A11"/>
    <w:rsid w:val="00E23FF6"/>
    <w:rsid w:val="00E2442E"/>
    <w:rsid w:val="00E25A5B"/>
    <w:rsid w:val="00E27CAB"/>
    <w:rsid w:val="00E27DE3"/>
    <w:rsid w:val="00E27FFC"/>
    <w:rsid w:val="00E31E5C"/>
    <w:rsid w:val="00E33CAC"/>
    <w:rsid w:val="00E368D5"/>
    <w:rsid w:val="00E36FD8"/>
    <w:rsid w:val="00E3784F"/>
    <w:rsid w:val="00E40F5A"/>
    <w:rsid w:val="00E44CD2"/>
    <w:rsid w:val="00E44DD2"/>
    <w:rsid w:val="00E53CCA"/>
    <w:rsid w:val="00E558C3"/>
    <w:rsid w:val="00E55927"/>
    <w:rsid w:val="00E63FED"/>
    <w:rsid w:val="00E66278"/>
    <w:rsid w:val="00E66D41"/>
    <w:rsid w:val="00E67046"/>
    <w:rsid w:val="00E846CD"/>
    <w:rsid w:val="00E901E6"/>
    <w:rsid w:val="00E912A6"/>
    <w:rsid w:val="00E92A2F"/>
    <w:rsid w:val="00E93D44"/>
    <w:rsid w:val="00E96811"/>
    <w:rsid w:val="00EA3304"/>
    <w:rsid w:val="00EA438D"/>
    <w:rsid w:val="00EA442D"/>
    <w:rsid w:val="00EA4844"/>
    <w:rsid w:val="00EA4D9C"/>
    <w:rsid w:val="00EA5A97"/>
    <w:rsid w:val="00EB3A41"/>
    <w:rsid w:val="00EB75EE"/>
    <w:rsid w:val="00EC4475"/>
    <w:rsid w:val="00ED44A7"/>
    <w:rsid w:val="00ED67CF"/>
    <w:rsid w:val="00ED7A10"/>
    <w:rsid w:val="00ED7CFC"/>
    <w:rsid w:val="00EE230A"/>
    <w:rsid w:val="00EE4C1D"/>
    <w:rsid w:val="00EE6F82"/>
    <w:rsid w:val="00EE7FCC"/>
    <w:rsid w:val="00EF1E83"/>
    <w:rsid w:val="00EF2467"/>
    <w:rsid w:val="00EF3685"/>
    <w:rsid w:val="00EF3E92"/>
    <w:rsid w:val="00F0190C"/>
    <w:rsid w:val="00F0296B"/>
    <w:rsid w:val="00F039FF"/>
    <w:rsid w:val="00F04350"/>
    <w:rsid w:val="00F07D4E"/>
    <w:rsid w:val="00F1140E"/>
    <w:rsid w:val="00F122D6"/>
    <w:rsid w:val="00F133DB"/>
    <w:rsid w:val="00F1477E"/>
    <w:rsid w:val="00F14A28"/>
    <w:rsid w:val="00F159EB"/>
    <w:rsid w:val="00F16FEB"/>
    <w:rsid w:val="00F212DC"/>
    <w:rsid w:val="00F21FE9"/>
    <w:rsid w:val="00F22594"/>
    <w:rsid w:val="00F2327D"/>
    <w:rsid w:val="00F25BF4"/>
    <w:rsid w:val="00F263F6"/>
    <w:rsid w:val="00F267DB"/>
    <w:rsid w:val="00F318DF"/>
    <w:rsid w:val="00F32D65"/>
    <w:rsid w:val="00F41274"/>
    <w:rsid w:val="00F41CC3"/>
    <w:rsid w:val="00F44852"/>
    <w:rsid w:val="00F46F6F"/>
    <w:rsid w:val="00F56470"/>
    <w:rsid w:val="00F60608"/>
    <w:rsid w:val="00F62217"/>
    <w:rsid w:val="00F62CC7"/>
    <w:rsid w:val="00F6522F"/>
    <w:rsid w:val="00F66BCE"/>
    <w:rsid w:val="00F70374"/>
    <w:rsid w:val="00F71ACC"/>
    <w:rsid w:val="00F71E16"/>
    <w:rsid w:val="00F72B3C"/>
    <w:rsid w:val="00F737CC"/>
    <w:rsid w:val="00F73828"/>
    <w:rsid w:val="00F75E5E"/>
    <w:rsid w:val="00F77F6A"/>
    <w:rsid w:val="00F84996"/>
    <w:rsid w:val="00F91CC7"/>
    <w:rsid w:val="00F94266"/>
    <w:rsid w:val="00F9427E"/>
    <w:rsid w:val="00F975AF"/>
    <w:rsid w:val="00FA16D2"/>
    <w:rsid w:val="00FA4AD6"/>
    <w:rsid w:val="00FA55B7"/>
    <w:rsid w:val="00FA6856"/>
    <w:rsid w:val="00FA79A4"/>
    <w:rsid w:val="00FB17A9"/>
    <w:rsid w:val="00FB2F9A"/>
    <w:rsid w:val="00FB36F4"/>
    <w:rsid w:val="00FB46F6"/>
    <w:rsid w:val="00FB4D47"/>
    <w:rsid w:val="00FB4FEA"/>
    <w:rsid w:val="00FB527C"/>
    <w:rsid w:val="00FB6F75"/>
    <w:rsid w:val="00FB716A"/>
    <w:rsid w:val="00FC0EB3"/>
    <w:rsid w:val="00FC176F"/>
    <w:rsid w:val="00FC3841"/>
    <w:rsid w:val="00FD134D"/>
    <w:rsid w:val="00FD4933"/>
    <w:rsid w:val="00FD52B1"/>
    <w:rsid w:val="00FD675E"/>
    <w:rsid w:val="00FD6866"/>
    <w:rsid w:val="00FE1421"/>
    <w:rsid w:val="00FE1D69"/>
    <w:rsid w:val="00FE5674"/>
    <w:rsid w:val="00FE56F3"/>
    <w:rsid w:val="00FF0D8B"/>
    <w:rsid w:val="00FF1F6A"/>
    <w:rsid w:val="00FF2373"/>
    <w:rsid w:val="00FF2EC8"/>
    <w:rsid w:val="00FF594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13"/>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11"/>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12"/>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18"/>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7"/>
      </w:numPr>
      <w:spacing w:before="120" w:after="120"/>
      <w:jc w:val="center"/>
    </w:pPr>
    <w:rPr>
      <w:i/>
      <w:szCs w:val="20"/>
    </w:rPr>
  </w:style>
  <w:style w:type="paragraph" w:styleId="Footer">
    <w:name w:val="footer"/>
    <w:link w:val="FooterChar"/>
    <w:uiPriority w:val="99"/>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uiPriority w:val="99"/>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10"/>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9"/>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10"/>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3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19"/>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19"/>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13"/>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16"/>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15"/>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22"/>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22"/>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14"/>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24"/>
      </w:numPr>
      <w:jc w:val="center"/>
    </w:pPr>
    <w:rPr>
      <w:i/>
      <w:color w:val="00558C"/>
      <w:lang w:eastAsia="en-GB"/>
    </w:rPr>
  </w:style>
  <w:style w:type="paragraph" w:customStyle="1" w:styleId="Figurecaption">
    <w:name w:val="Figure caption"/>
    <w:basedOn w:val="Caption"/>
    <w:next w:val="BodyText"/>
    <w:qFormat/>
    <w:rsid w:val="0025741F"/>
    <w:pPr>
      <w:numPr>
        <w:numId w:val="17"/>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8"/>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20"/>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21"/>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23"/>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19"/>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 w:type="paragraph" w:styleId="BodyText3">
    <w:name w:val="Body Text 3"/>
    <w:basedOn w:val="Normal"/>
    <w:link w:val="BodyText3Char"/>
    <w:unhideWhenUsed/>
    <w:rsid w:val="00991EEA"/>
    <w:pPr>
      <w:spacing w:after="120"/>
    </w:pPr>
    <w:rPr>
      <w:sz w:val="16"/>
      <w:szCs w:val="16"/>
    </w:rPr>
  </w:style>
  <w:style w:type="character" w:customStyle="1" w:styleId="BodyText3Char">
    <w:name w:val="Body Text 3 Char"/>
    <w:basedOn w:val="DefaultParagraphFont"/>
    <w:link w:val="BodyText3"/>
    <w:rsid w:val="00991EEA"/>
    <w:rPr>
      <w:rFonts w:asciiTheme="minorHAnsi" w:eastAsiaTheme="minorHAnsi" w:hAnsiTheme="minorHAnsi" w:cstheme="minorBidi"/>
      <w:sz w:val="16"/>
      <w:szCs w:val="16"/>
      <w:lang w:eastAsia="en-US"/>
    </w:rPr>
  </w:style>
  <w:style w:type="table" w:styleId="GridTable4-Accent1">
    <w:name w:val="Grid Table 4 Accent 1"/>
    <w:basedOn w:val="TableNormal"/>
    <w:uiPriority w:val="49"/>
    <w:rsid w:val="00B10788"/>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Agenda1">
    <w:name w:val="Agenda 1"/>
    <w:basedOn w:val="Normal"/>
    <w:uiPriority w:val="99"/>
    <w:qFormat/>
    <w:rsid w:val="00FA6856"/>
    <w:pPr>
      <w:tabs>
        <w:tab w:val="num" w:pos="567"/>
      </w:tabs>
      <w:spacing w:before="120" w:after="120" w:line="240" w:lineRule="auto"/>
      <w:ind w:left="567" w:hanging="567"/>
      <w:jc w:val="both"/>
    </w:pPr>
    <w:rPr>
      <w:rFonts w:ascii="Arial" w:eastAsia="Times New Roman" w:hAnsi="Arial" w:cs="Times New Roman"/>
      <w:sz w:val="22"/>
      <w:szCs w:val="20"/>
    </w:rPr>
  </w:style>
  <w:style w:type="paragraph" w:customStyle="1" w:styleId="Agenda2">
    <w:name w:val="Agenda 2"/>
    <w:basedOn w:val="Normal"/>
    <w:uiPriority w:val="99"/>
    <w:qFormat/>
    <w:rsid w:val="00FA6856"/>
    <w:pPr>
      <w:tabs>
        <w:tab w:val="num" w:pos="1418"/>
      </w:tabs>
      <w:spacing w:after="60" w:line="240" w:lineRule="auto"/>
      <w:ind w:left="1418" w:hanging="851"/>
    </w:pPr>
    <w:rPr>
      <w:rFonts w:ascii="Arial" w:eastAsia="MS Mincho" w:hAnsi="Arial" w:cs="Times New Roman"/>
      <w:sz w:val="22"/>
      <w:szCs w:val="24"/>
      <w:lang w:eastAsia="ja-JP"/>
    </w:rPr>
  </w:style>
  <w:style w:type="table" w:styleId="GridTable4-Accent5">
    <w:name w:val="Grid Table 4 Accent 5"/>
    <w:basedOn w:val="TableNormal"/>
    <w:uiPriority w:val="49"/>
    <w:rsid w:val="009064F9"/>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833051">
      <w:bodyDiv w:val="1"/>
      <w:marLeft w:val="0"/>
      <w:marRight w:val="0"/>
      <w:marTop w:val="0"/>
      <w:marBottom w:val="0"/>
      <w:divBdr>
        <w:top w:val="none" w:sz="0" w:space="0" w:color="auto"/>
        <w:left w:val="none" w:sz="0" w:space="0" w:color="auto"/>
        <w:bottom w:val="none" w:sz="0" w:space="0" w:color="auto"/>
        <w:right w:val="none" w:sz="0" w:space="0" w:color="auto"/>
      </w:divBdr>
    </w:div>
    <w:div w:id="624044751">
      <w:bodyDiv w:val="1"/>
      <w:marLeft w:val="0"/>
      <w:marRight w:val="0"/>
      <w:marTop w:val="0"/>
      <w:marBottom w:val="0"/>
      <w:divBdr>
        <w:top w:val="none" w:sz="0" w:space="0" w:color="auto"/>
        <w:left w:val="none" w:sz="0" w:space="0" w:color="auto"/>
        <w:bottom w:val="none" w:sz="0" w:space="0" w:color="auto"/>
        <w:right w:val="none" w:sz="0" w:space="0" w:color="auto"/>
      </w:divBdr>
    </w:div>
    <w:div w:id="1192377307">
      <w:bodyDiv w:val="1"/>
      <w:marLeft w:val="0"/>
      <w:marRight w:val="0"/>
      <w:marTop w:val="0"/>
      <w:marBottom w:val="0"/>
      <w:divBdr>
        <w:top w:val="none" w:sz="0" w:space="0" w:color="auto"/>
        <w:left w:val="none" w:sz="0" w:space="0" w:color="auto"/>
        <w:bottom w:val="none" w:sz="0" w:space="0" w:color="auto"/>
        <w:right w:val="none" w:sz="0" w:space="0" w:color="auto"/>
      </w:divBdr>
    </w:div>
    <w:div w:id="1655183726">
      <w:bodyDiv w:val="1"/>
      <w:marLeft w:val="0"/>
      <w:marRight w:val="0"/>
      <w:marTop w:val="0"/>
      <w:marBottom w:val="0"/>
      <w:divBdr>
        <w:top w:val="none" w:sz="0" w:space="0" w:color="auto"/>
        <w:left w:val="none" w:sz="0" w:space="0" w:color="auto"/>
        <w:bottom w:val="none" w:sz="0" w:space="0" w:color="auto"/>
        <w:right w:val="none" w:sz="0" w:space="0" w:color="auto"/>
      </w:divBdr>
    </w:div>
    <w:div w:id="1692534621">
      <w:bodyDiv w:val="1"/>
      <w:marLeft w:val="0"/>
      <w:marRight w:val="0"/>
      <w:marTop w:val="0"/>
      <w:marBottom w:val="0"/>
      <w:divBdr>
        <w:top w:val="none" w:sz="0" w:space="0" w:color="auto"/>
        <w:left w:val="none" w:sz="0" w:space="0" w:color="auto"/>
        <w:bottom w:val="none" w:sz="0" w:space="0" w:color="auto"/>
        <w:right w:val="none" w:sz="0" w:space="0" w:color="auto"/>
      </w:divBdr>
    </w:div>
    <w:div w:id="2044941652">
      <w:bodyDiv w:val="1"/>
      <w:marLeft w:val="0"/>
      <w:marRight w:val="0"/>
      <w:marTop w:val="0"/>
      <w:marBottom w:val="0"/>
      <w:divBdr>
        <w:top w:val="none" w:sz="0" w:space="0" w:color="auto"/>
        <w:left w:val="none" w:sz="0" w:space="0" w:color="auto"/>
        <w:bottom w:val="none" w:sz="0" w:space="0" w:color="auto"/>
        <w:right w:val="none" w:sz="0" w:space="0" w:color="auto"/>
      </w:divBdr>
    </w:div>
    <w:div w:id="214546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omments" Target="comments.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852EB18B-3C04-40A6-B6AF-5F3B85C2707A}">
  <ds:schemaRefs>
    <ds:schemaRef ds:uri="http://schemas.openxmlformats.org/officeDocument/2006/bibliography"/>
  </ds:schemaRefs>
</ds:datastoreItem>
</file>

<file path=customXml/itemProps2.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3.xml><?xml version="1.0" encoding="utf-8"?>
<ds:datastoreItem xmlns:ds="http://schemas.openxmlformats.org/officeDocument/2006/customXml" ds:itemID="{56D2E5FB-A2F3-465E-ABE7-15F36E3E37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097A9E-A4CA-47D7-A17C-0C07BAACBABA}">
  <ds:schemaRefs>
    <ds:schemaRef ds:uri="http://purl.org/dc/elements/1.1/"/>
    <ds:schemaRef ds:uri="http://schemas.microsoft.com/office/2006/metadata/properties"/>
    <ds:schemaRef ds:uri="ac5f8115-f13f-4d01-aff4-515a67108c33"/>
    <ds:schemaRef ds:uri="http://schemas.openxmlformats.org/package/2006/metadata/core-properties"/>
    <ds:schemaRef ds:uri="http://purl.org/dc/terms/"/>
    <ds:schemaRef ds:uri="http://schemas.microsoft.com/office/infopath/2007/PartnerControls"/>
    <ds:schemaRef ds:uri="06022411-6e02-423b-85fd-39e0748b9219"/>
    <ds:schemaRef ds:uri="http://schemas.microsoft.com/office/2006/documentManagement/typ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14</Pages>
  <Words>4891</Words>
  <Characters>27884</Characters>
  <Application>Microsoft Office Word</Application>
  <DocSecurity>0</DocSecurity>
  <Lines>232</Lines>
  <Paragraphs>65</Paragraphs>
  <ScaleCrop>false</ScaleCrop>
  <HeadingPairs>
    <vt:vector size="6" baseType="variant">
      <vt:variant>
        <vt:lpstr>Rubrik</vt:lpstr>
      </vt:variant>
      <vt:variant>
        <vt:i4>1</vt:i4>
      </vt:variant>
      <vt:variant>
        <vt:lpstr>タイトル</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44</cp:revision>
  <cp:lastPrinted>2023-06-14T08:32:00Z</cp:lastPrinted>
  <dcterms:created xsi:type="dcterms:W3CDTF">2023-09-18T14:24:00Z</dcterms:created>
  <dcterms:modified xsi:type="dcterms:W3CDTF">2023-11-10T03:02:00Z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